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E34C7">
        <w:tc>
          <w:tcPr>
            <w:tcW w:w="1620" w:type="dxa"/>
            <w:tcBorders>
              <w:bottom w:val="single" w:sz="4" w:space="0" w:color="auto"/>
            </w:tcBorders>
            <w:shd w:val="clear" w:color="auto" w:fill="FFFFFF"/>
            <w:vAlign w:val="center"/>
          </w:tcPr>
          <w:p w14:paraId="1DB23675" w14:textId="77777777" w:rsidR="00067FE2" w:rsidRDefault="00067FE2" w:rsidP="008E34C7">
            <w:pPr>
              <w:pStyle w:val="Header"/>
              <w:spacing w:before="120" w:after="120"/>
            </w:pPr>
            <w:r>
              <w:t>NPRR Number</w:t>
            </w:r>
          </w:p>
        </w:tc>
        <w:tc>
          <w:tcPr>
            <w:tcW w:w="1260" w:type="dxa"/>
            <w:tcBorders>
              <w:bottom w:val="single" w:sz="4" w:space="0" w:color="auto"/>
            </w:tcBorders>
            <w:vAlign w:val="center"/>
          </w:tcPr>
          <w:p w14:paraId="58DFDEEC" w14:textId="26A829E3" w:rsidR="00067FE2" w:rsidRDefault="00394F55" w:rsidP="008E34C7">
            <w:pPr>
              <w:pStyle w:val="Header"/>
              <w:spacing w:before="120" w:after="120"/>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1F77FB52" w14:textId="77777777" w:rsidR="00067FE2" w:rsidRDefault="00067FE2" w:rsidP="008E34C7">
            <w:pPr>
              <w:pStyle w:val="Header"/>
              <w:spacing w:before="120" w:after="120"/>
            </w:pPr>
            <w:r>
              <w:t>NPRR Title</w:t>
            </w:r>
          </w:p>
        </w:tc>
        <w:tc>
          <w:tcPr>
            <w:tcW w:w="6660" w:type="dxa"/>
            <w:tcBorders>
              <w:bottom w:val="single" w:sz="4" w:space="0" w:color="auto"/>
            </w:tcBorders>
            <w:vAlign w:val="center"/>
          </w:tcPr>
          <w:p w14:paraId="58F14EBB" w14:textId="262C5A48" w:rsidR="00067FE2" w:rsidRDefault="00AD5FFF" w:rsidP="008E34C7">
            <w:pPr>
              <w:pStyle w:val="Header"/>
              <w:spacing w:before="120" w:after="120"/>
            </w:pPr>
            <w:r>
              <w:t>Establish</w:t>
            </w:r>
            <w:r w:rsidR="0077521D">
              <w:t xml:space="preserve"> </w:t>
            </w:r>
            <w:r w:rsidR="006037F6">
              <w:t xml:space="preserve">Process </w:t>
            </w:r>
            <w:r w:rsidR="00E1263E" w:rsidRPr="00E1263E">
              <w:t>for Permanent Bypass of Series Capacitor</w:t>
            </w:r>
          </w:p>
        </w:tc>
      </w:tr>
      <w:tr w:rsidR="008E34C7" w14:paraId="07A3BD60" w14:textId="77777777" w:rsidTr="008E34C7">
        <w:tc>
          <w:tcPr>
            <w:tcW w:w="1620" w:type="dxa"/>
            <w:tcBorders>
              <w:top w:val="single" w:sz="4" w:space="0" w:color="auto"/>
              <w:left w:val="nil"/>
              <w:bottom w:val="single" w:sz="4" w:space="0" w:color="auto"/>
              <w:right w:val="nil"/>
            </w:tcBorders>
            <w:shd w:val="clear" w:color="auto" w:fill="FFFFFF"/>
            <w:vAlign w:val="center"/>
          </w:tcPr>
          <w:p w14:paraId="40D15EEC" w14:textId="77777777" w:rsidR="008E34C7" w:rsidRDefault="008E34C7" w:rsidP="00F44236">
            <w:pPr>
              <w:pStyle w:val="Header"/>
            </w:pPr>
          </w:p>
        </w:tc>
        <w:tc>
          <w:tcPr>
            <w:tcW w:w="1260" w:type="dxa"/>
            <w:tcBorders>
              <w:top w:val="single" w:sz="4" w:space="0" w:color="auto"/>
              <w:left w:val="nil"/>
              <w:bottom w:val="single" w:sz="4" w:space="0" w:color="auto"/>
              <w:right w:val="nil"/>
            </w:tcBorders>
            <w:vAlign w:val="center"/>
          </w:tcPr>
          <w:p w14:paraId="3B3365AB" w14:textId="77777777" w:rsidR="008E34C7" w:rsidRDefault="008E34C7" w:rsidP="00F44236">
            <w:pPr>
              <w:pStyle w:val="Header"/>
            </w:pPr>
          </w:p>
        </w:tc>
        <w:tc>
          <w:tcPr>
            <w:tcW w:w="900" w:type="dxa"/>
            <w:tcBorders>
              <w:top w:val="single" w:sz="4" w:space="0" w:color="auto"/>
              <w:left w:val="nil"/>
              <w:bottom w:val="single" w:sz="4" w:space="0" w:color="auto"/>
              <w:right w:val="nil"/>
            </w:tcBorders>
            <w:shd w:val="clear" w:color="auto" w:fill="FFFFFF"/>
            <w:vAlign w:val="center"/>
          </w:tcPr>
          <w:p w14:paraId="3DD0141C" w14:textId="77777777" w:rsidR="008E34C7" w:rsidRDefault="008E34C7" w:rsidP="00F44236">
            <w:pPr>
              <w:pStyle w:val="Header"/>
            </w:pPr>
          </w:p>
        </w:tc>
        <w:tc>
          <w:tcPr>
            <w:tcW w:w="6660" w:type="dxa"/>
            <w:tcBorders>
              <w:top w:val="single" w:sz="4" w:space="0" w:color="auto"/>
              <w:left w:val="nil"/>
              <w:bottom w:val="single" w:sz="4" w:space="0" w:color="auto"/>
              <w:right w:val="nil"/>
            </w:tcBorders>
            <w:vAlign w:val="center"/>
          </w:tcPr>
          <w:p w14:paraId="72A0387B" w14:textId="77777777" w:rsidR="008E34C7" w:rsidRDefault="008E34C7" w:rsidP="00F44236">
            <w:pPr>
              <w:pStyle w:val="Header"/>
            </w:pPr>
          </w:p>
        </w:tc>
      </w:tr>
      <w:tr w:rsidR="00067FE2" w:rsidRPr="00E01925" w14:paraId="398BCBF4" w14:textId="77777777" w:rsidTr="008E34C7">
        <w:trPr>
          <w:trHeight w:val="518"/>
        </w:trPr>
        <w:tc>
          <w:tcPr>
            <w:tcW w:w="2880" w:type="dxa"/>
            <w:gridSpan w:val="2"/>
            <w:tcBorders>
              <w:top w:val="single" w:sz="4" w:space="0" w:color="auto"/>
              <w:bottom w:val="single" w:sz="4" w:space="0" w:color="auto"/>
            </w:tcBorders>
            <w:shd w:val="clear" w:color="auto" w:fill="FFFFFF"/>
            <w:vAlign w:val="center"/>
          </w:tcPr>
          <w:p w14:paraId="3A20C7F8" w14:textId="0B628784" w:rsidR="00067FE2" w:rsidRPr="00E01925" w:rsidRDefault="00067FE2" w:rsidP="008F4ADB">
            <w:pPr>
              <w:pStyle w:val="Header"/>
              <w:spacing w:before="120" w:after="120"/>
              <w:rPr>
                <w:bCs w:val="0"/>
              </w:rPr>
            </w:pPr>
            <w:r w:rsidRPr="00E01925">
              <w:rPr>
                <w:bCs w:val="0"/>
              </w:rPr>
              <w:t xml:space="preserve">Date </w:t>
            </w:r>
          </w:p>
        </w:tc>
        <w:tc>
          <w:tcPr>
            <w:tcW w:w="7560" w:type="dxa"/>
            <w:gridSpan w:val="2"/>
            <w:tcBorders>
              <w:top w:val="single" w:sz="4" w:space="0" w:color="auto"/>
              <w:bottom w:val="single" w:sz="4" w:space="0" w:color="auto"/>
            </w:tcBorders>
            <w:vAlign w:val="center"/>
          </w:tcPr>
          <w:p w14:paraId="16A45634" w14:textId="5BF2853D" w:rsidR="00067FE2" w:rsidRPr="00E01925" w:rsidRDefault="009A7F54" w:rsidP="008F4ADB">
            <w:pPr>
              <w:pStyle w:val="NormalArial"/>
              <w:spacing w:before="120" w:after="120"/>
            </w:pPr>
            <w:r>
              <w:t>August 19</w:t>
            </w:r>
            <w:r w:rsidR="00394F55">
              <w:t>, 2025</w:t>
            </w:r>
          </w:p>
        </w:tc>
      </w:tr>
      <w:tr w:rsidR="008E34C7" w:rsidRPr="00E01925" w14:paraId="13BF1CB7" w14:textId="77777777" w:rsidTr="008E34C7">
        <w:trPr>
          <w:trHeight w:val="518"/>
        </w:trPr>
        <w:tc>
          <w:tcPr>
            <w:tcW w:w="2880" w:type="dxa"/>
            <w:gridSpan w:val="2"/>
            <w:tcBorders>
              <w:top w:val="single" w:sz="4" w:space="0" w:color="auto"/>
              <w:left w:val="nil"/>
              <w:bottom w:val="single" w:sz="4" w:space="0" w:color="auto"/>
              <w:right w:val="nil"/>
            </w:tcBorders>
            <w:shd w:val="clear" w:color="auto" w:fill="FFFFFF"/>
            <w:vAlign w:val="center"/>
          </w:tcPr>
          <w:p w14:paraId="6AC1358F" w14:textId="77777777" w:rsidR="008E34C7" w:rsidRPr="00E01925" w:rsidRDefault="008E34C7" w:rsidP="009A7F54">
            <w:pPr>
              <w:pStyle w:val="Header"/>
              <w:rPr>
                <w:bCs w:val="0"/>
              </w:rPr>
            </w:pPr>
          </w:p>
        </w:tc>
        <w:tc>
          <w:tcPr>
            <w:tcW w:w="7560" w:type="dxa"/>
            <w:gridSpan w:val="2"/>
            <w:tcBorders>
              <w:top w:val="single" w:sz="4" w:space="0" w:color="auto"/>
              <w:left w:val="nil"/>
              <w:bottom w:val="single" w:sz="4" w:space="0" w:color="auto"/>
              <w:right w:val="nil"/>
            </w:tcBorders>
            <w:vAlign w:val="center"/>
          </w:tcPr>
          <w:p w14:paraId="1130AF3B" w14:textId="77777777" w:rsidR="008E34C7" w:rsidRDefault="008E34C7" w:rsidP="008F4ADB">
            <w:pPr>
              <w:pStyle w:val="NormalArial"/>
              <w:spacing w:before="120" w:after="120"/>
            </w:pPr>
          </w:p>
        </w:tc>
      </w:tr>
      <w:tr w:rsidR="008E34C7" w14:paraId="528C1269" w14:textId="77777777" w:rsidTr="008E34C7">
        <w:trPr>
          <w:trHeight w:val="161"/>
        </w:trPr>
        <w:tc>
          <w:tcPr>
            <w:tcW w:w="10440" w:type="dxa"/>
            <w:gridSpan w:val="4"/>
            <w:tcBorders>
              <w:top w:val="single" w:sz="4" w:space="0" w:color="auto"/>
              <w:bottom w:val="single" w:sz="4" w:space="0" w:color="auto"/>
            </w:tcBorders>
            <w:shd w:val="clear" w:color="auto" w:fill="FFFFFF"/>
            <w:vAlign w:val="center"/>
          </w:tcPr>
          <w:p w14:paraId="2310B212" w14:textId="240BA172" w:rsidR="008E34C7" w:rsidRPr="008E34C7" w:rsidRDefault="008E34C7" w:rsidP="008E34C7">
            <w:pPr>
              <w:pStyle w:val="NormalArial"/>
              <w:spacing w:before="120" w:after="120"/>
              <w:jc w:val="center"/>
              <w:rPr>
                <w:b/>
                <w:bCs/>
              </w:rPr>
            </w:pPr>
            <w:r w:rsidRPr="008E34C7">
              <w:rPr>
                <w:b/>
                <w:bCs/>
              </w:rPr>
              <w:t>Submitter’s Information</w:t>
            </w:r>
          </w:p>
        </w:tc>
      </w:tr>
      <w:tr w:rsidR="009A7F54" w14:paraId="1939CD6D"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41A1E631" w14:textId="32C10032" w:rsidR="009A7F54" w:rsidRDefault="009A7F54" w:rsidP="009A7F54">
            <w:pPr>
              <w:pStyle w:val="Header"/>
              <w:spacing w:before="120" w:after="120"/>
            </w:pPr>
            <w:r w:rsidRPr="00EC55B3">
              <w:t>Name</w:t>
            </w:r>
          </w:p>
        </w:tc>
        <w:tc>
          <w:tcPr>
            <w:tcW w:w="7560" w:type="dxa"/>
            <w:gridSpan w:val="2"/>
            <w:tcBorders>
              <w:top w:val="single" w:sz="4" w:space="0" w:color="auto"/>
            </w:tcBorders>
            <w:vAlign w:val="center"/>
          </w:tcPr>
          <w:p w14:paraId="7B08BCA4" w14:textId="6005D49C" w:rsidR="009A7F54" w:rsidRPr="00FB509B" w:rsidRDefault="009A7F54" w:rsidP="009A7F54">
            <w:pPr>
              <w:pStyle w:val="NormalArial"/>
              <w:spacing w:before="120" w:after="120"/>
            </w:pPr>
            <w:r>
              <w:t>Sun Wook Kang</w:t>
            </w:r>
          </w:p>
        </w:tc>
      </w:tr>
      <w:tr w:rsidR="009A7F54" w14:paraId="293C9EF8"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0073975" w14:textId="313154A2" w:rsidR="009A7F54" w:rsidRDefault="009A7F54" w:rsidP="009A7F54">
            <w:pPr>
              <w:pStyle w:val="Header"/>
              <w:spacing w:before="120" w:after="120"/>
            </w:pPr>
            <w:r w:rsidRPr="00EC55B3">
              <w:t>E-mail Address</w:t>
            </w:r>
          </w:p>
        </w:tc>
        <w:tc>
          <w:tcPr>
            <w:tcW w:w="7560" w:type="dxa"/>
            <w:gridSpan w:val="2"/>
            <w:tcBorders>
              <w:top w:val="single" w:sz="4" w:space="0" w:color="auto"/>
            </w:tcBorders>
            <w:vAlign w:val="center"/>
          </w:tcPr>
          <w:p w14:paraId="403415FF" w14:textId="380821BA" w:rsidR="009A7F54" w:rsidRPr="00FB509B" w:rsidRDefault="009A7F54" w:rsidP="009A7F54">
            <w:pPr>
              <w:pStyle w:val="NormalArial"/>
              <w:spacing w:before="120" w:after="120"/>
            </w:pPr>
            <w:hyperlink r:id="rId9" w:history="1">
              <w:r>
                <w:rPr>
                  <w:rStyle w:val="Hyperlink"/>
                </w:rPr>
                <w:t>sunwook.kang@ercot.com</w:t>
              </w:r>
            </w:hyperlink>
          </w:p>
        </w:tc>
      </w:tr>
      <w:tr w:rsidR="009A7F54" w14:paraId="5D262CEE"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FF0A0E6" w14:textId="4C8895DB" w:rsidR="009A7F54" w:rsidRDefault="009A7F54" w:rsidP="009A7F54">
            <w:pPr>
              <w:pStyle w:val="Header"/>
              <w:spacing w:before="120" w:after="120"/>
            </w:pPr>
            <w:r w:rsidRPr="00EC55B3">
              <w:t>Company</w:t>
            </w:r>
          </w:p>
        </w:tc>
        <w:tc>
          <w:tcPr>
            <w:tcW w:w="7560" w:type="dxa"/>
            <w:gridSpan w:val="2"/>
            <w:tcBorders>
              <w:top w:val="single" w:sz="4" w:space="0" w:color="auto"/>
            </w:tcBorders>
            <w:vAlign w:val="center"/>
          </w:tcPr>
          <w:p w14:paraId="2D597D3C" w14:textId="1EE0D111" w:rsidR="009A7F54" w:rsidRPr="00FB509B" w:rsidRDefault="009A7F54" w:rsidP="009A7F54">
            <w:pPr>
              <w:pStyle w:val="NormalArial"/>
              <w:spacing w:before="120" w:after="120"/>
            </w:pPr>
            <w:r>
              <w:t>Electric Reliability Council of Texas, Inc. (ERCOT)</w:t>
            </w:r>
          </w:p>
        </w:tc>
      </w:tr>
      <w:tr w:rsidR="009A7F54" w14:paraId="21F8C384" w14:textId="77777777" w:rsidTr="008E34C7">
        <w:trPr>
          <w:trHeight w:val="359"/>
        </w:trPr>
        <w:tc>
          <w:tcPr>
            <w:tcW w:w="2880" w:type="dxa"/>
            <w:gridSpan w:val="2"/>
            <w:tcBorders>
              <w:top w:val="single" w:sz="4" w:space="0" w:color="auto"/>
              <w:bottom w:val="single" w:sz="4" w:space="0" w:color="auto"/>
            </w:tcBorders>
            <w:shd w:val="clear" w:color="auto" w:fill="FFFFFF"/>
            <w:vAlign w:val="center"/>
          </w:tcPr>
          <w:p w14:paraId="115E7176" w14:textId="2EE9C595" w:rsidR="009A7F54" w:rsidRDefault="009A7F54" w:rsidP="009A7F54">
            <w:pPr>
              <w:pStyle w:val="Header"/>
              <w:spacing w:before="120" w:after="120"/>
            </w:pPr>
            <w:r w:rsidRPr="00EC55B3">
              <w:t>Phone Number</w:t>
            </w:r>
          </w:p>
        </w:tc>
        <w:tc>
          <w:tcPr>
            <w:tcW w:w="7560" w:type="dxa"/>
            <w:gridSpan w:val="2"/>
            <w:tcBorders>
              <w:top w:val="single" w:sz="4" w:space="0" w:color="auto"/>
              <w:bottom w:val="single" w:sz="4" w:space="0" w:color="auto"/>
            </w:tcBorders>
            <w:vAlign w:val="center"/>
          </w:tcPr>
          <w:p w14:paraId="6F3366B9" w14:textId="5A6D9941" w:rsidR="009A7F54" w:rsidRPr="00FB509B" w:rsidRDefault="009A7F54" w:rsidP="009A7F54">
            <w:pPr>
              <w:pStyle w:val="NormalArial"/>
              <w:spacing w:before="120" w:after="120"/>
            </w:pPr>
            <w:r>
              <w:t>512-248-4159</w:t>
            </w:r>
          </w:p>
        </w:tc>
      </w:tr>
      <w:tr w:rsidR="009A7F54" w14:paraId="0756ED73" w14:textId="77777777" w:rsidTr="008E34C7">
        <w:trPr>
          <w:trHeight w:val="35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2447FF" w14:textId="594DA27E" w:rsidR="009A7F54" w:rsidRDefault="009A7F54" w:rsidP="009A7F54">
            <w:pPr>
              <w:pStyle w:val="Header"/>
              <w:spacing w:before="120" w:after="120"/>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EAEB70" w14:textId="5E26AB28" w:rsidR="009A7F54" w:rsidRPr="00FB509B" w:rsidRDefault="009A7F54" w:rsidP="009A7F54">
            <w:pPr>
              <w:pStyle w:val="NormalArial"/>
              <w:spacing w:before="120" w:after="120"/>
            </w:pPr>
            <w:r>
              <w:t>Not Applicable</w:t>
            </w:r>
          </w:p>
        </w:tc>
      </w:tr>
    </w:tbl>
    <w:p w14:paraId="12CAAF54" w14:textId="77777777" w:rsidR="00767662" w:rsidRDefault="00767662" w:rsidP="0076766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27F6A050" w14:textId="77777777" w:rsidTr="000256BA">
        <w:trPr>
          <w:trHeight w:val="350"/>
        </w:trPr>
        <w:tc>
          <w:tcPr>
            <w:tcW w:w="10440" w:type="dxa"/>
            <w:tcBorders>
              <w:bottom w:val="single" w:sz="4" w:space="0" w:color="auto"/>
            </w:tcBorders>
            <w:shd w:val="clear" w:color="auto" w:fill="FFFFFF"/>
            <w:vAlign w:val="center"/>
          </w:tcPr>
          <w:p w14:paraId="04B4D25B" w14:textId="77777777" w:rsidR="00767662" w:rsidRDefault="00767662" w:rsidP="000256BA">
            <w:pPr>
              <w:pStyle w:val="Header"/>
              <w:jc w:val="center"/>
            </w:pPr>
            <w:r>
              <w:t>Comments</w:t>
            </w:r>
          </w:p>
        </w:tc>
      </w:tr>
    </w:tbl>
    <w:p w14:paraId="078CD7D5" w14:textId="4B98BBE2" w:rsidR="009A7F54" w:rsidRPr="005527E4" w:rsidRDefault="009A7F54" w:rsidP="009A7F54">
      <w:pPr>
        <w:pStyle w:val="NormalArial"/>
        <w:spacing w:before="120" w:after="120"/>
        <w:jc w:val="both"/>
      </w:pPr>
      <w:r w:rsidRPr="004B4AF9">
        <w:t xml:space="preserve">ERCOT submits these comments in response to the </w:t>
      </w:r>
      <w:r w:rsidR="00AA4298">
        <w:t xml:space="preserve">7/8/25 </w:t>
      </w:r>
      <w:r w:rsidRPr="004B4AF9">
        <w:t>TIEC</w:t>
      </w:r>
      <w:r w:rsidR="00AA4298">
        <w:t xml:space="preserve"> comments</w:t>
      </w:r>
      <w:r w:rsidRPr="004B4AF9">
        <w:t xml:space="preserve">, as well as the </w:t>
      </w:r>
      <w:r w:rsidR="00AA4298">
        <w:t xml:space="preserve">7/28/25 LST and AEP comments.  </w:t>
      </w:r>
      <w:r w:rsidRPr="004B4AF9">
        <w:t>ERCOT also proposes a revision to Nodal Protocol Revision Request (NPRR)1280.</w:t>
      </w:r>
      <w:r>
        <w:t xml:space="preserve"> </w:t>
      </w:r>
    </w:p>
    <w:p w14:paraId="687DADDF" w14:textId="4CAFC978" w:rsidR="009A7F54" w:rsidRPr="009A7F54" w:rsidRDefault="009A7F54" w:rsidP="009A7F54">
      <w:pPr>
        <w:pStyle w:val="ListParagraph"/>
        <w:numPr>
          <w:ilvl w:val="0"/>
          <w:numId w:val="22"/>
        </w:numPr>
        <w:spacing w:before="120" w:after="120"/>
        <w:jc w:val="both"/>
        <w:rPr>
          <w:rFonts w:ascii="Arial" w:hAnsi="Arial"/>
        </w:rPr>
      </w:pPr>
      <w:r w:rsidRPr="00E367A1">
        <w:rPr>
          <w:rFonts w:ascii="Arial" w:hAnsi="Arial"/>
        </w:rPr>
        <w:t>TIEC recommended classifying projects to bypass or un-bypass series capacitors as Tier 2 rather than Tier 3. TIEC’s concern is that these projects may have significant impacts on grid reliability, congestion, and consumer costs</w:t>
      </w:r>
      <w:r>
        <w:rPr>
          <w:rFonts w:ascii="Arial" w:hAnsi="Arial"/>
        </w:rPr>
        <w:t xml:space="preserve"> that </w:t>
      </w:r>
      <w:r w:rsidRPr="00183123">
        <w:rPr>
          <w:rFonts w:ascii="Arial" w:hAnsi="Arial"/>
        </w:rPr>
        <w:t xml:space="preserve">stakeholders may not consider </w:t>
      </w:r>
      <w:r>
        <w:rPr>
          <w:rFonts w:ascii="Arial" w:hAnsi="Arial"/>
        </w:rPr>
        <w:t>holistically. Classifying such project</w:t>
      </w:r>
      <w:r w:rsidR="0087126E">
        <w:rPr>
          <w:rFonts w:ascii="Arial" w:hAnsi="Arial"/>
        </w:rPr>
        <w:t>s</w:t>
      </w:r>
      <w:r>
        <w:rPr>
          <w:rFonts w:ascii="Arial" w:hAnsi="Arial"/>
        </w:rPr>
        <w:t xml:space="preserve"> as Tier 2 would </w:t>
      </w:r>
      <w:r w:rsidRPr="00E367A1">
        <w:rPr>
          <w:rFonts w:ascii="Arial" w:hAnsi="Arial"/>
        </w:rPr>
        <w:t xml:space="preserve">require </w:t>
      </w:r>
      <w:r>
        <w:rPr>
          <w:rFonts w:ascii="Arial" w:hAnsi="Arial"/>
        </w:rPr>
        <w:t xml:space="preserve">ERCOT by default </w:t>
      </w:r>
      <w:r w:rsidRPr="00E367A1">
        <w:rPr>
          <w:rFonts w:ascii="Arial" w:hAnsi="Arial"/>
        </w:rPr>
        <w:t>to conduct an independent analysis of both the reliability and economic impacts of such projects</w:t>
      </w:r>
      <w:r>
        <w:rPr>
          <w:rFonts w:ascii="Arial" w:hAnsi="Arial"/>
        </w:rPr>
        <w:t xml:space="preserve"> to provide such holistic review.</w:t>
      </w:r>
    </w:p>
    <w:p w14:paraId="38843D06" w14:textId="4B202702" w:rsidR="009A7F54" w:rsidRDefault="009A7F54" w:rsidP="009A7F54">
      <w:pPr>
        <w:pStyle w:val="NormalArial"/>
        <w:numPr>
          <w:ilvl w:val="0"/>
          <w:numId w:val="23"/>
        </w:numPr>
        <w:spacing w:before="120" w:after="120"/>
        <w:jc w:val="both"/>
      </w:pPr>
      <w:r w:rsidRPr="002413C8">
        <w:rPr>
          <w:b/>
          <w:bCs/>
        </w:rPr>
        <w:t>ERCOT Response</w:t>
      </w:r>
      <w:r>
        <w:t xml:space="preserve">: </w:t>
      </w:r>
      <w:r w:rsidRPr="005527E4">
        <w:t xml:space="preserve">ERCOT appreciates TIEC’s </w:t>
      </w:r>
      <w:r>
        <w:t xml:space="preserve">comments, however </w:t>
      </w:r>
      <w:r w:rsidRPr="005527E4">
        <w:t xml:space="preserve">ERCOT believes </w:t>
      </w:r>
      <w:r>
        <w:t xml:space="preserve">that </w:t>
      </w:r>
      <w:r w:rsidRPr="005527E4">
        <w:t xml:space="preserve">the </w:t>
      </w:r>
      <w:r>
        <w:t xml:space="preserve">initial </w:t>
      </w:r>
      <w:r w:rsidRPr="005527E4">
        <w:t xml:space="preserve">classification of </w:t>
      </w:r>
      <w:r>
        <w:t xml:space="preserve">such </w:t>
      </w:r>
      <w:r w:rsidRPr="005527E4">
        <w:t>project</w:t>
      </w:r>
      <w:r>
        <w:t>s</w:t>
      </w:r>
      <w:r w:rsidRPr="005527E4">
        <w:t xml:space="preserve"> as Tier 3 </w:t>
      </w:r>
      <w:r>
        <w:t xml:space="preserve">for submission to the Regional Planning Group (RPG) </w:t>
      </w:r>
      <w:r w:rsidRPr="005527E4">
        <w:t xml:space="preserve">remains appropriate </w:t>
      </w:r>
      <w:r>
        <w:t xml:space="preserve">because: a) these projects are not anticipated to be in the typical cost range of a Tier 2 RPG project nor are they anticipated to require new right of way; and b) Tier 3 classification still ensures transparency by allowing stakeholders to review and provide any comments as provided in Section 3.11.4.5, </w:t>
      </w:r>
      <w:r w:rsidRPr="005670EC">
        <w:t>Processing of Tier 3 Projects</w:t>
      </w:r>
      <w:r w:rsidRPr="00AA4298">
        <w:t>.</w:t>
      </w:r>
      <w:r>
        <w:t xml:space="preserve"> </w:t>
      </w:r>
    </w:p>
    <w:p w14:paraId="4425D011" w14:textId="77777777" w:rsidR="009A7F54" w:rsidRDefault="009A7F54" w:rsidP="009A7F54">
      <w:pPr>
        <w:pStyle w:val="NormalArial"/>
        <w:spacing w:before="120" w:after="120"/>
        <w:ind w:left="720"/>
        <w:jc w:val="both"/>
      </w:pPr>
      <w:r>
        <w:t xml:space="preserve">Regardless of the Tier classification, to address TIEC’s feedback ERCOT has revised NPRR1280 in these comments to include a requirement that ERCOT conduct an economic analysis for this project type. This change ensures that stakeholders do not have to affirmatively request such an analysis and will help stakeholders consider holistic potential impacts on congestion costs and production costs. </w:t>
      </w:r>
    </w:p>
    <w:p w14:paraId="79AC018D" w14:textId="28162DB5" w:rsidR="009A7F54" w:rsidRDefault="009A7F54" w:rsidP="009A7F54">
      <w:pPr>
        <w:pStyle w:val="NormalArial"/>
        <w:spacing w:before="120" w:after="120"/>
        <w:ind w:left="720"/>
        <w:jc w:val="both"/>
      </w:pPr>
      <w:r>
        <w:lastRenderedPageBreak/>
        <w:t xml:space="preserve">ERCOT believes that the reliability impact analysis provided by the Transmission Service Provider (TSP) as part of the project proposal to RPG offers sufficient technical information for stakeholder review as these studies are conducted in accordance with </w:t>
      </w:r>
      <w:r w:rsidR="00AA4298">
        <w:t>North American Electric Reliability Corporation (</w:t>
      </w:r>
      <w:r>
        <w:t>NERC</w:t>
      </w:r>
      <w:r w:rsidR="00AA4298">
        <w:t>)</w:t>
      </w:r>
      <w:r>
        <w:t xml:space="preserve"> </w:t>
      </w:r>
      <w:r w:rsidR="00AA4298">
        <w:t>R</w:t>
      </w:r>
      <w:r>
        <w:t xml:space="preserve">eliability </w:t>
      </w:r>
      <w:r w:rsidR="00AA4298">
        <w:t>S</w:t>
      </w:r>
      <w:r>
        <w:t>tandards and the ERCOT Planning Guide.</w:t>
      </w:r>
    </w:p>
    <w:p w14:paraId="49D15D2D" w14:textId="15B11E9B" w:rsidR="009A7F54" w:rsidRPr="005527E4" w:rsidRDefault="009A7F54" w:rsidP="009A7F54">
      <w:pPr>
        <w:pStyle w:val="NormalArial"/>
        <w:spacing w:before="120" w:after="120"/>
        <w:ind w:left="720"/>
      </w:pPr>
      <w:r>
        <w:t>Additionally, ERCOT and the submitting TSP will coordinate prior to submission of the project for RPG Project Review, which will allow ERCOT’s economic analysis to be included with the TSP’s project submission to RPG. This coordinated approach ensures that the projects are supported by both reliability and economic analyses during the RPG Project Review process.</w:t>
      </w:r>
    </w:p>
    <w:p w14:paraId="44F552CA" w14:textId="234BDBFC" w:rsidR="009A7F54" w:rsidRPr="002121AD" w:rsidRDefault="009A7F54" w:rsidP="009A7F54">
      <w:pPr>
        <w:pStyle w:val="NormalArial"/>
        <w:numPr>
          <w:ilvl w:val="0"/>
          <w:numId w:val="22"/>
        </w:numPr>
        <w:spacing w:before="120" w:after="120"/>
        <w:jc w:val="both"/>
      </w:pPr>
      <w:r w:rsidRPr="002121AD">
        <w:t xml:space="preserve">TIEC raised concerns about reported instances where ERCOT Operations has </w:t>
      </w:r>
      <w:r>
        <w:t>requested that</w:t>
      </w:r>
      <w:r w:rsidRPr="002121AD">
        <w:t xml:space="preserve"> utilities bypass existing series capacitors during real-time operations. </w:t>
      </w:r>
      <w:r w:rsidR="00AA4298">
        <w:t xml:space="preserve"> </w:t>
      </w:r>
      <w:r>
        <w:t>TIEC</w:t>
      </w:r>
      <w:r w:rsidRPr="002121AD">
        <w:t xml:space="preserve"> requested more transparency around</w:t>
      </w:r>
      <w:r>
        <w:t xml:space="preserve"> h</w:t>
      </w:r>
      <w:r w:rsidRPr="002121AD">
        <w:t>ow often these bypasses occur,</w:t>
      </w:r>
      <w:r>
        <w:t xml:space="preserve"> w</w:t>
      </w:r>
      <w:r w:rsidRPr="002121AD">
        <w:t>hich capacitors are typically involved,</w:t>
      </w:r>
      <w:r>
        <w:t xml:space="preserve"> a</w:t>
      </w:r>
      <w:r w:rsidRPr="002121AD">
        <w:t>nd what analysis ERCOT conducts beforehand—particularly regarding reliability and consumer impacts.</w:t>
      </w:r>
    </w:p>
    <w:p w14:paraId="1275E661" w14:textId="2742BD70" w:rsidR="009A7F54" w:rsidRDefault="009A7F54" w:rsidP="009A7F54">
      <w:pPr>
        <w:pStyle w:val="NormalArial"/>
        <w:numPr>
          <w:ilvl w:val="0"/>
          <w:numId w:val="24"/>
        </w:numPr>
        <w:spacing w:before="120" w:after="120"/>
        <w:jc w:val="both"/>
      </w:pPr>
      <w:r w:rsidRPr="002413C8">
        <w:rPr>
          <w:b/>
          <w:bCs/>
        </w:rPr>
        <w:t>ERCOT Response</w:t>
      </w:r>
      <w:r>
        <w:t xml:space="preserve">: </w:t>
      </w:r>
      <w:r w:rsidRPr="002121AD">
        <w:t xml:space="preserve">ERCOT may take actions such as switching or system reconfiguration in real time when necessary to maintain system reliability. For example, during a maintenance outage of certain transmission lines, some generators may become electrically closer to nearby existing series capacitors, potentially creating a risk of </w:t>
      </w:r>
      <w:r>
        <w:t>S</w:t>
      </w:r>
      <w:r w:rsidRPr="002121AD">
        <w:t xml:space="preserve">ubsynchronous </w:t>
      </w:r>
      <w:r>
        <w:t>O</w:t>
      </w:r>
      <w:r w:rsidRPr="002121AD">
        <w:t>scillation</w:t>
      </w:r>
      <w:r>
        <w:t xml:space="preserve"> (SSO)</w:t>
      </w:r>
      <w:r w:rsidRPr="002121AD">
        <w:t>. To allow the maintenance outage while ensuring reliability, ERCOT Operations may temporarily bypass the affected series capacitor</w:t>
      </w:r>
      <w:r w:rsidRPr="00DC1931">
        <w:t xml:space="preserve"> </w:t>
      </w:r>
      <w:r>
        <w:t xml:space="preserve">in accordance with </w:t>
      </w:r>
      <w:r w:rsidR="00AA4298">
        <w:t xml:space="preserve">paragraph (2)(d) of </w:t>
      </w:r>
      <w:r>
        <w:t>Section 3.22.3</w:t>
      </w:r>
      <w:r w:rsidR="00AA4298">
        <w:t xml:space="preserve">, </w:t>
      </w:r>
      <w:r w:rsidR="00AA4298" w:rsidRPr="00AA4298">
        <w:t>Subsynchronous Resonance Monitoring</w:t>
      </w:r>
      <w:r w:rsidRPr="002121AD">
        <w:t>. Additionally, ERCOT maintains</w:t>
      </w:r>
      <w:r>
        <w:t xml:space="preserve"> the</w:t>
      </w:r>
      <w:r w:rsidRPr="002121AD">
        <w:t xml:space="preserve"> </w:t>
      </w:r>
      <w:hyperlink r:id="rId10" w:history="1">
        <w:r w:rsidRPr="002121AD">
          <w:rPr>
            <w:rStyle w:val="Hyperlink"/>
          </w:rPr>
          <w:t>Transmission and Security Operating Procedure</w:t>
        </w:r>
      </w:hyperlink>
      <w:r w:rsidRPr="002121AD">
        <w:t xml:space="preserve">, available </w:t>
      </w:r>
      <w:r>
        <w:t>on</w:t>
      </w:r>
      <w:r w:rsidRPr="002121AD">
        <w:t xml:space="preserve"> ERCOT</w:t>
      </w:r>
      <w:r>
        <w:t>’s</w:t>
      </w:r>
      <w:r w:rsidRPr="002121AD">
        <w:t xml:space="preserve"> website, which outlines operational actions </w:t>
      </w:r>
      <w:r>
        <w:t xml:space="preserve">that may be taken </w:t>
      </w:r>
      <w:r w:rsidRPr="002121AD">
        <w:t>such as energizing or bypassing existing series capacitors along with the supporting studies conducted prior to such actions.</w:t>
      </w:r>
    </w:p>
    <w:p w14:paraId="21AB07C9" w14:textId="37D15A7A" w:rsidR="009A7F54" w:rsidRDefault="009A7F54" w:rsidP="009A7F54">
      <w:pPr>
        <w:pStyle w:val="NormalArial"/>
        <w:spacing w:before="120" w:after="120"/>
        <w:ind w:left="720"/>
        <w:jc w:val="both"/>
      </w:pPr>
      <w:r>
        <w:t>Additionally</w:t>
      </w:r>
      <w:r w:rsidRPr="009F0817">
        <w:t xml:space="preserve">, </w:t>
      </w:r>
      <w:r>
        <w:t>b</w:t>
      </w:r>
      <w:r w:rsidRPr="009F0817">
        <w:t>etween 2017 and 2023</w:t>
      </w:r>
      <w:r>
        <w:t>,</w:t>
      </w:r>
      <w:r w:rsidRPr="009F0817">
        <w:t xml:space="preserve"> there were seven unexpected </w:t>
      </w:r>
      <w:r>
        <w:t>SSO</w:t>
      </w:r>
      <w:r w:rsidRPr="009F0817">
        <w:t xml:space="preserve"> events on the ERCOT </w:t>
      </w:r>
      <w:r>
        <w:t>S</w:t>
      </w:r>
      <w:r w:rsidRPr="009F0817">
        <w:t>ystem. In response, ERCOT directed the associated series capacitors to be bypassed until the root causes were investigated and appropriate mitigation measures implemented.</w:t>
      </w:r>
    </w:p>
    <w:p w14:paraId="39566A02" w14:textId="466A4BD3" w:rsidR="009A7F54" w:rsidRDefault="009A7F54" w:rsidP="009A7F54">
      <w:pPr>
        <w:pStyle w:val="NormalArial"/>
        <w:numPr>
          <w:ilvl w:val="0"/>
          <w:numId w:val="22"/>
        </w:numPr>
        <w:spacing w:before="120" w:after="120"/>
        <w:jc w:val="both"/>
      </w:pPr>
      <w:r w:rsidRPr="003226B0">
        <w:t xml:space="preserve">LST and AEP recommended </w:t>
      </w:r>
      <w:r>
        <w:t xml:space="preserve">in </w:t>
      </w:r>
      <w:r w:rsidR="00BD5D77">
        <w:t>the 7/28/25 LST and AEP comments</w:t>
      </w:r>
      <w:r>
        <w:t xml:space="preserve"> </w:t>
      </w:r>
      <w:r w:rsidRPr="003226B0">
        <w:t xml:space="preserve">that the </w:t>
      </w:r>
      <w:r>
        <w:t>P</w:t>
      </w:r>
      <w:r w:rsidRPr="003226B0">
        <w:t xml:space="preserve">rotocols </w:t>
      </w:r>
      <w:r>
        <w:t xml:space="preserve">explicitly state </w:t>
      </w:r>
      <w:r w:rsidRPr="003226B0">
        <w:t xml:space="preserve">that these projects are reliability-driven and intended to address SSO issues. They opposed requiring an economic analysis, noting that the series capacitors were installed over a decade ago to address past reliability needs and that existing economic tests are not appropriate for evaluating these projects. </w:t>
      </w:r>
      <w:r w:rsidR="00BD5D77">
        <w:t xml:space="preserve"> </w:t>
      </w:r>
      <w:r w:rsidRPr="003226B0">
        <w:t xml:space="preserve">Applying such tests would be misleading, as the costs and benefits no longer align with current system conditions. </w:t>
      </w:r>
      <w:r w:rsidR="00BD5D77">
        <w:t xml:space="preserve"> </w:t>
      </w:r>
      <w:r w:rsidRPr="003226B0">
        <w:t>LST and AEP also supported initial classification as Tier 3, given that these projects typically involve low costs, do not require major construction or regulatory approvals, and are intended to address real-time reliability issues rather than increase system capacity.</w:t>
      </w:r>
    </w:p>
    <w:p w14:paraId="432DAD36" w14:textId="77777777" w:rsidR="009A7F54" w:rsidRDefault="009A7F54" w:rsidP="009A7F54">
      <w:pPr>
        <w:pStyle w:val="NormalArial"/>
        <w:spacing w:before="120" w:after="120"/>
        <w:ind w:left="720"/>
        <w:jc w:val="both"/>
      </w:pPr>
    </w:p>
    <w:p w14:paraId="4A5ACC54" w14:textId="77777777" w:rsidR="009A7F54" w:rsidRDefault="009A7F54" w:rsidP="009A7F54">
      <w:pPr>
        <w:pStyle w:val="NormalArial"/>
        <w:numPr>
          <w:ilvl w:val="0"/>
          <w:numId w:val="24"/>
        </w:numPr>
        <w:spacing w:before="120" w:after="120"/>
        <w:jc w:val="both"/>
      </w:pPr>
      <w:r w:rsidRPr="002413C8">
        <w:rPr>
          <w:b/>
          <w:bCs/>
        </w:rPr>
        <w:lastRenderedPageBreak/>
        <w:t>ERCOT Response</w:t>
      </w:r>
      <w:r>
        <w:t xml:space="preserve">: For any </w:t>
      </w:r>
      <w:r w:rsidRPr="000B57D5">
        <w:t>reliability-driven</w:t>
      </w:r>
      <w:r>
        <w:t xml:space="preserve"> project</w:t>
      </w:r>
      <w:r w:rsidRPr="000B57D5">
        <w:t xml:space="preserve">, ERCOT recommends that the reliability need be clearly stated in the TSP’s RPG submittal to ensure transparency for stakeholder review. </w:t>
      </w:r>
    </w:p>
    <w:p w14:paraId="185D98F2" w14:textId="0356938C" w:rsidR="009A7F54" w:rsidRDefault="009A7F54" w:rsidP="009A7F54">
      <w:pPr>
        <w:pStyle w:val="NormalArial"/>
        <w:spacing w:before="120" w:after="120"/>
        <w:ind w:left="720"/>
        <w:jc w:val="both"/>
      </w:pPr>
      <w:r w:rsidRPr="000B57D5">
        <w:t>As noted in ERCOT’s response to TIEC’s comments, ERCOT continues to support the initial classification of these projects as Tier 3, since they are generally lower in cost, do not require new right of way, and still allow for stakeholder review and comment through the process outlined in Section 3.11.4.5. Additionally, ERCOT does not plan to endorse these projects.</w:t>
      </w:r>
    </w:p>
    <w:p w14:paraId="59C13B01" w14:textId="77777777" w:rsidR="009A7F54" w:rsidRDefault="009A7F54" w:rsidP="009A7F54">
      <w:pPr>
        <w:pStyle w:val="NormalArial"/>
        <w:spacing w:before="120" w:after="120"/>
        <w:ind w:left="720"/>
        <w:jc w:val="both"/>
      </w:pPr>
      <w:r w:rsidRPr="001D35CF">
        <w:t>ERCOT has revised NPRR1280, as noted in the response to TIEC, to include a requirement that ERCOT perform an economic analysis for this project type. The results of this analysis are intended for informational purposes only</w:t>
      </w:r>
      <w:r>
        <w:t>.</w:t>
      </w:r>
      <w:r w:rsidRPr="001D35CF">
        <w:t xml:space="preserve"> </w:t>
      </w:r>
      <w:r>
        <w:t>The economic analysis</w:t>
      </w:r>
      <w:r w:rsidRPr="001D35CF">
        <w:t xml:space="preserve"> is intended solely to improve transparency</w:t>
      </w:r>
      <w:r>
        <w:t xml:space="preserve"> and provide information on any </w:t>
      </w:r>
      <w:r w:rsidRPr="001D35CF">
        <w:t xml:space="preserve">potential economic </w:t>
      </w:r>
      <w:r>
        <w:t xml:space="preserve">or congestion </w:t>
      </w:r>
      <w:r w:rsidRPr="001D35CF">
        <w:t>impacts</w:t>
      </w:r>
      <w:r>
        <w:t xml:space="preserve">. The economic analysis </w:t>
      </w:r>
      <w:r w:rsidRPr="001D35CF">
        <w:t xml:space="preserve">will not be used </w:t>
      </w:r>
      <w:r>
        <w:t>to assess economic justification for approving the project</w:t>
      </w:r>
      <w:r w:rsidRPr="001D35CF">
        <w:t xml:space="preserve">. </w:t>
      </w:r>
    </w:p>
    <w:p w14:paraId="70C6AFF8" w14:textId="0F9BFB1C" w:rsidR="009A7F54" w:rsidRDefault="009A7F54" w:rsidP="00767662">
      <w:pPr>
        <w:pStyle w:val="NormalArial"/>
        <w:spacing w:before="120" w:after="120"/>
        <w:jc w:val="both"/>
      </w:pPr>
      <w:r w:rsidRPr="009B572C">
        <w:t xml:space="preserve">ERCOT </w:t>
      </w:r>
      <w:r>
        <w:t xml:space="preserve">also changed </w:t>
      </w:r>
      <w:r w:rsidRPr="009B572C">
        <w:t xml:space="preserve">the language </w:t>
      </w:r>
      <w:r>
        <w:t xml:space="preserve">in </w:t>
      </w:r>
      <w:r w:rsidR="00BD5D77">
        <w:t>paragraph (1)(d) of Section</w:t>
      </w:r>
      <w:r>
        <w:rPr>
          <w:rFonts w:cs="Arial"/>
        </w:rPr>
        <w:t> </w:t>
      </w:r>
      <w:r>
        <w:t>3.11.4.3</w:t>
      </w:r>
      <w:r w:rsidR="00BD5D77">
        <w:t>, Categorization of Proposed Transmission Projects</w:t>
      </w:r>
      <w:r>
        <w:t xml:space="preserve"> </w:t>
      </w:r>
      <w:r w:rsidRPr="009B572C">
        <w:t>from “</w:t>
      </w:r>
      <w:r w:rsidRPr="009B572C">
        <w:rPr>
          <w:i/>
          <w:iCs/>
        </w:rPr>
        <w:t>upon ERCOT’s determination that any concerns, questions or objections raised during the comment process have been resolved satisfactorily</w:t>
      </w:r>
      <w:r w:rsidRPr="009B572C">
        <w:t>” to “</w:t>
      </w:r>
      <w:r w:rsidRPr="009B572C">
        <w:rPr>
          <w:i/>
          <w:iCs/>
        </w:rPr>
        <w:t>once the comments process is complete</w:t>
      </w:r>
      <w:r w:rsidRPr="009B572C">
        <w:t xml:space="preserve">,” </w:t>
      </w:r>
      <w:bookmarkStart w:id="0" w:name="_Hlk204895635"/>
      <w:r w:rsidRPr="009B572C">
        <w:t>to clarify that ERCOT is not in a position to make a formal determination or resolution regarding the outcome of the comment process.</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7E6F75AA" w14:textId="77777777" w:rsidTr="000256BA">
        <w:trPr>
          <w:trHeight w:val="350"/>
        </w:trPr>
        <w:tc>
          <w:tcPr>
            <w:tcW w:w="10440" w:type="dxa"/>
            <w:tcBorders>
              <w:bottom w:val="single" w:sz="4" w:space="0" w:color="auto"/>
            </w:tcBorders>
            <w:shd w:val="clear" w:color="auto" w:fill="FFFFFF"/>
            <w:vAlign w:val="center"/>
          </w:tcPr>
          <w:p w14:paraId="73617FC4" w14:textId="77777777" w:rsidR="00767662" w:rsidRDefault="00767662" w:rsidP="000256BA">
            <w:pPr>
              <w:pStyle w:val="Header"/>
              <w:jc w:val="center"/>
            </w:pPr>
            <w:bookmarkStart w:id="1" w:name="_Hlk202872381"/>
            <w:r>
              <w:t>Revised Cover Page Language</w:t>
            </w:r>
          </w:p>
        </w:tc>
      </w:tr>
      <w:bookmarkEnd w:id="1"/>
    </w:tbl>
    <w:p w14:paraId="09AB9345" w14:textId="77777777" w:rsidR="00767662" w:rsidRDefault="00767662" w:rsidP="007676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67662" w:rsidRPr="00767662" w14:paraId="24D6D210" w14:textId="77777777" w:rsidTr="000256BA">
        <w:trPr>
          <w:trHeight w:val="518"/>
        </w:trPr>
        <w:tc>
          <w:tcPr>
            <w:tcW w:w="2880" w:type="dxa"/>
            <w:tcBorders>
              <w:bottom w:val="single" w:sz="4" w:space="0" w:color="auto"/>
            </w:tcBorders>
            <w:shd w:val="clear" w:color="auto" w:fill="FFFFFF"/>
            <w:vAlign w:val="center"/>
          </w:tcPr>
          <w:p w14:paraId="63E28775" w14:textId="77777777" w:rsidR="00767662" w:rsidRPr="00767662" w:rsidRDefault="00767662" w:rsidP="00767662">
            <w:pPr>
              <w:tabs>
                <w:tab w:val="center" w:pos="4320"/>
                <w:tab w:val="right" w:pos="8640"/>
              </w:tabs>
              <w:spacing w:before="120" w:after="120"/>
              <w:rPr>
                <w:rFonts w:ascii="Arial" w:hAnsi="Arial" w:cs="Arial"/>
                <w:b/>
                <w:bCs/>
              </w:rPr>
            </w:pPr>
            <w:r w:rsidRPr="00767662">
              <w:rPr>
                <w:rFonts w:ascii="Arial" w:hAnsi="Arial" w:cs="Arial"/>
                <w:b/>
                <w:bCs/>
              </w:rPr>
              <w:t>Justification of Reason for Revision and Market Impacts</w:t>
            </w:r>
          </w:p>
        </w:tc>
        <w:tc>
          <w:tcPr>
            <w:tcW w:w="7560" w:type="dxa"/>
            <w:tcBorders>
              <w:bottom w:val="single" w:sz="4" w:space="0" w:color="auto"/>
            </w:tcBorders>
            <w:vAlign w:val="center"/>
          </w:tcPr>
          <w:p w14:paraId="65382C89" w14:textId="77777777" w:rsidR="00767662" w:rsidRPr="00767662" w:rsidRDefault="00767662" w:rsidP="00767662">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Subsynchronous Oscillation (SSO)—an abnormal energy interaction at frequencies below the normal operating frequency of 60 Hz.  SSO can cause severe 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6007C328" w14:textId="6D7D7EEB" w:rsidR="00767662" w:rsidRPr="00767662" w:rsidRDefault="00767662" w:rsidP="00767662">
            <w:pPr>
              <w:tabs>
                <w:tab w:val="left" w:pos="6568"/>
              </w:tabs>
              <w:spacing w:before="120" w:after="120"/>
              <w:rPr>
                <w:rFonts w:ascii="Arial" w:hAnsi="Arial" w:cs="Arial"/>
              </w:rPr>
            </w:pPr>
            <w:r w:rsidRPr="00767662">
              <w:rPr>
                <w:rFonts w:ascii="Arial" w:hAnsi="Arial" w:cs="Arial"/>
              </w:rPr>
              <w:t>The current RPG process does not include a formal review process for proposals to permanently bypass or un-bypass existing series capacitor(s).  This NPRR requires that these projects be</w:t>
            </w:r>
            <w:ins w:id="2" w:author="ERCOT 081925" w:date="2025-08-19T08:33:00Z" w16du:dateUtc="2025-08-19T13:33:00Z">
              <w:r w:rsidR="009A7F54">
                <w:rPr>
                  <w:rFonts w:ascii="Arial" w:hAnsi="Arial" w:cs="Arial"/>
                </w:rPr>
                <w:t xml:space="preserve"> initially</w:t>
              </w:r>
            </w:ins>
            <w:del w:id="3" w:author="TIEC 070825" w:date="2025-07-08T13:10:00Z" w16du:dateUtc="2025-07-08T18:10:00Z">
              <w:r w:rsidRPr="00767662" w:rsidDel="00767662">
                <w:rPr>
                  <w:rFonts w:ascii="Arial" w:hAnsi="Arial" w:cs="Arial"/>
                </w:rPr>
                <w:delText xml:space="preserve"> </w:delText>
              </w:r>
            </w:del>
            <w:del w:id="4" w:author="TIEC 070825" w:date="2025-07-08T13:09:00Z" w16du:dateUtc="2025-07-08T18:09:00Z">
              <w:r w:rsidRPr="00767662" w:rsidDel="00767662">
                <w:rPr>
                  <w:rFonts w:ascii="Arial" w:hAnsi="Arial" w:cs="Arial"/>
                </w:rPr>
                <w:delText>initially</w:delText>
              </w:r>
            </w:del>
            <w:r w:rsidRPr="00767662">
              <w:rPr>
                <w:rFonts w:ascii="Arial" w:hAnsi="Arial" w:cs="Arial"/>
              </w:rPr>
              <w:t xml:space="preserve"> classified and reviewed as Tier </w:t>
            </w:r>
            <w:ins w:id="5" w:author="TIEC 070825" w:date="2025-07-08T13:09:00Z" w16du:dateUtc="2025-07-08T18:09:00Z">
              <w:del w:id="6" w:author="ERCOT 081925" w:date="2025-08-19T08:34:00Z" w16du:dateUtc="2025-08-19T13:34:00Z">
                <w:r w:rsidDel="009A7F54">
                  <w:rPr>
                    <w:rFonts w:ascii="Arial" w:hAnsi="Arial" w:cs="Arial"/>
                  </w:rPr>
                  <w:delText>2</w:delText>
                </w:r>
              </w:del>
            </w:ins>
            <w:ins w:id="7" w:author="ERCOT 081925" w:date="2025-08-19T08:34:00Z" w16du:dateUtc="2025-08-19T13:34:00Z">
              <w:r w:rsidR="009A7F54">
                <w:rPr>
                  <w:rFonts w:ascii="Arial" w:hAnsi="Arial" w:cs="Arial"/>
                </w:rPr>
                <w:t>3</w:t>
              </w:r>
            </w:ins>
            <w:del w:id="8" w:author="TIEC 070825" w:date="2025-07-08T13:09:00Z" w16du:dateUtc="2025-07-08T18:09:00Z">
              <w:r w:rsidRPr="00767662" w:rsidDel="00767662">
                <w:rPr>
                  <w:rFonts w:ascii="Arial" w:hAnsi="Arial" w:cs="Arial"/>
                </w:rPr>
                <w:delText>3</w:delText>
              </w:r>
            </w:del>
            <w:r w:rsidRPr="00767662">
              <w:rPr>
                <w:rFonts w:ascii="Arial" w:hAnsi="Arial" w:cs="Arial"/>
              </w:rPr>
              <w:t xml:space="preserve"> projects</w:t>
            </w:r>
            <w:ins w:id="9" w:author="ERCOT 081925" w:date="2025-08-19T08:34:00Z" w16du:dateUtc="2025-08-19T13:34:00Z">
              <w:r w:rsidR="009A7F54">
                <w:rPr>
                  <w:rFonts w:ascii="Arial" w:hAnsi="Arial" w:cs="Arial"/>
                </w:rPr>
                <w:t xml:space="preserve">, with </w:t>
              </w:r>
              <w:r w:rsidR="009A7F54">
                <w:rPr>
                  <w:rFonts w:ascii="Arial" w:hAnsi="Arial" w:cs="Arial"/>
                </w:rPr>
                <w:lastRenderedPageBreak/>
                <w:t>reclassification as Tier 4 neutral projects once any concerns are resolved,</w:t>
              </w:r>
            </w:ins>
            <w:del w:id="10" w:author="TIEC 070825" w:date="2025-07-08T13:10:00Z" w16du:dateUtc="2025-07-08T18:10:00Z">
              <w:r w:rsidRPr="00767662" w:rsidDel="00767662">
                <w:rPr>
                  <w:rFonts w:ascii="Arial" w:hAnsi="Arial" w:cs="Arial"/>
                </w:rPr>
                <w:delText>, with reclassification as Tier 4 neutral projects once any concerns are resolved</w:delText>
              </w:r>
            </w:del>
            <w:del w:id="11" w:author="ERCOT 081925" w:date="2025-08-19T13:53:00Z" w16du:dateUtc="2025-08-19T18:53:00Z">
              <w:r w:rsidRPr="00767662" w:rsidDel="005670EC">
                <w:rPr>
                  <w:rFonts w:ascii="Arial" w:hAnsi="Arial" w:cs="Arial"/>
                </w:rPr>
                <w:delText>,</w:delText>
              </w:r>
            </w:del>
            <w:r w:rsidRPr="00767662">
              <w:rPr>
                <w:rFonts w:ascii="Arial" w:hAnsi="Arial" w:cs="Arial"/>
              </w:rPr>
              <w:t xml:space="preserve"> ensuring they become subject to RPG Project Review.  This clear and structured approach will </w:t>
            </w:r>
            <w:ins w:id="12" w:author="TIEC 070825" w:date="2025-07-08T13:10:00Z" w16du:dateUtc="2025-07-08T18:10:00Z">
              <w:r>
                <w:rPr>
                  <w:rFonts w:ascii="Arial" w:hAnsi="Arial" w:cs="Arial"/>
                </w:rPr>
                <w:t xml:space="preserve">ensure there are robust studies to support a proposal, while still </w:t>
              </w:r>
            </w:ins>
            <w:r w:rsidRPr="00767662">
              <w:rPr>
                <w:rFonts w:ascii="Arial" w:hAnsi="Arial" w:cs="Arial"/>
              </w:rPr>
              <w:t>enhanc</w:t>
            </w:r>
            <w:ins w:id="13" w:author="TIEC 070825" w:date="2025-07-08T13:10:00Z" w16du:dateUtc="2025-07-08T18:10:00Z">
              <w:r>
                <w:rPr>
                  <w:rFonts w:ascii="Arial" w:hAnsi="Arial" w:cs="Arial"/>
                </w:rPr>
                <w:t>ing</w:t>
              </w:r>
            </w:ins>
            <w:del w:id="14" w:author="TIEC 070825" w:date="2025-07-08T13:10:00Z" w16du:dateUtc="2025-07-08T18:10:00Z">
              <w:r w:rsidRPr="00767662" w:rsidDel="00767662">
                <w:rPr>
                  <w:rFonts w:ascii="Arial" w:hAnsi="Arial" w:cs="Arial"/>
                </w:rPr>
                <w:delText>e</w:delText>
              </w:r>
            </w:del>
            <w:r w:rsidRPr="00767662">
              <w:rPr>
                <w:rFonts w:ascii="Arial" w:hAnsi="Arial" w:cs="Arial"/>
              </w:rPr>
              <w:t xml:space="preserve"> transparency and coordination by providing RPG stakeholders the opportunity to review and provide comments.  Also, efficiencies will be gained in the SSO study process as permanently bypassed series capacitors would no longer be considered capable of becoming radial to Generation Resources or Large Loads.</w:t>
            </w:r>
          </w:p>
        </w:tc>
      </w:tr>
    </w:tbl>
    <w:p w14:paraId="66203B1B" w14:textId="5B0B0BF5" w:rsidR="009A3772" w:rsidRPr="00575BB4" w:rsidRDefault="009A3772" w:rsidP="0076766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8DEDAEE" w:rsidR="009A3772" w:rsidRDefault="00767662">
            <w:pPr>
              <w:pStyle w:val="Header"/>
              <w:jc w:val="center"/>
            </w:pPr>
            <w:r>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15" w:name="_Toc400526183"/>
      <w:bookmarkStart w:id="16" w:name="_Toc405534501"/>
      <w:bookmarkStart w:id="17" w:name="_Toc406570514"/>
      <w:bookmarkStart w:id="18" w:name="_Toc410910666"/>
      <w:bookmarkStart w:id="19" w:name="_Toc411841094"/>
      <w:bookmarkStart w:id="20" w:name="_Toc422147056"/>
      <w:bookmarkStart w:id="21" w:name="_Toc433020652"/>
      <w:bookmarkStart w:id="22" w:name="_Toc437262093"/>
      <w:bookmarkStart w:id="23" w:name="_Toc478375270"/>
      <w:bookmarkStart w:id="24" w:name="_Toc189040234"/>
      <w:commentRangeStart w:id="25"/>
      <w:r w:rsidRPr="00AE0E6D">
        <w:t>3.11.4.3</w:t>
      </w:r>
      <w:commentRangeEnd w:id="25"/>
      <w:r w:rsidR="00D75B33">
        <w:rPr>
          <w:rStyle w:val="CommentReference"/>
          <w:b w:val="0"/>
          <w:bCs w:val="0"/>
          <w:snapToGrid/>
        </w:rPr>
        <w:commentReference w:id="25"/>
      </w:r>
      <w:r w:rsidRPr="00AE0E6D">
        <w:tab/>
        <w:t>Categorization of Proposed Transmission Projects</w:t>
      </w:r>
      <w:bookmarkEnd w:id="15"/>
      <w:bookmarkEnd w:id="16"/>
      <w:bookmarkEnd w:id="17"/>
      <w:bookmarkEnd w:id="18"/>
      <w:bookmarkEnd w:id="19"/>
      <w:bookmarkEnd w:id="20"/>
      <w:bookmarkEnd w:id="21"/>
      <w:bookmarkEnd w:id="22"/>
      <w:bookmarkEnd w:id="23"/>
      <w:bookmarkEnd w:id="24"/>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29E47902"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ins w:id="26" w:author="TIEC 070825" w:date="2025-07-08T13:14:00Z" w16du:dateUtc="2025-07-08T18:14:00Z">
        <w:del w:id="27" w:author="ERCOT 081925" w:date="2025-08-19T08:31:00Z" w16du:dateUtc="2025-08-19T13:31:00Z">
          <w:r w:rsidR="00CB38EE" w:rsidDel="009A7F54">
            <w:rPr>
              <w:iCs/>
            </w:rPr>
            <w:delText>g</w:delText>
          </w:r>
        </w:del>
      </w:ins>
      <w:ins w:id="28" w:author="ERCOT 081925" w:date="2025-08-19T08:31:00Z" w16du:dateUtc="2025-08-19T13:31:00Z">
        <w:r w:rsidR="009A7F54">
          <w:rPr>
            <w:iCs/>
          </w:rPr>
          <w:t>f</w:t>
        </w:r>
      </w:ins>
      <w:del w:id="29"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Pr>
          <w:iCs/>
        </w:rPr>
        <w:t>f</w:t>
      </w:r>
      <w:r w:rsidRPr="00415110">
        <w:rPr>
          <w:iCs/>
        </w:rPr>
        <w:t>) below.</w:t>
      </w:r>
    </w:p>
    <w:p w14:paraId="21BE78A3" w14:textId="1ABF1E14" w:rsidR="00CB38EE" w:rsidDel="009A7F54" w:rsidRDefault="00CB38EE" w:rsidP="00E56F96">
      <w:pPr>
        <w:spacing w:after="240"/>
        <w:ind w:left="1440" w:hanging="720"/>
        <w:rPr>
          <w:ins w:id="30" w:author="TIEC 070825" w:date="2025-07-08T13:13:00Z" w16du:dateUtc="2025-07-08T18:13:00Z"/>
          <w:del w:id="31" w:author="ERCOT 081925" w:date="2025-08-19T08:31:00Z" w16du:dateUtc="2025-08-19T13:31:00Z"/>
          <w:iCs/>
        </w:rPr>
      </w:pPr>
      <w:bookmarkStart w:id="32" w:name="_Hlk193914555"/>
      <w:ins w:id="33" w:author="TIEC 070825" w:date="2025-07-08T13:13:00Z" w16du:dateUtc="2025-07-08T18:13:00Z">
        <w:del w:id="34" w:author="ERCOT 081925" w:date="2025-08-19T08:31:00Z" w16du:dateUtc="2025-08-19T13:31:00Z">
          <w:r w:rsidDel="009A7F54">
            <w:rPr>
              <w:iCs/>
            </w:rPr>
            <w:delText>(c)</w:delText>
          </w:r>
          <w:r w:rsidDel="009A7F54">
            <w:rPr>
              <w:iCs/>
            </w:rPr>
            <w:tab/>
            <w:delText xml:space="preserve">A project shall be classified as Tier 2 if </w:delText>
          </w:r>
          <w:r w:rsidRPr="0068471A" w:rsidDel="009A7F54">
            <w:rPr>
              <w:iCs/>
            </w:rPr>
            <w:delText>it involves the permanent bypass of an existing series capacitor or un-bypassing of a series capacitor that was previously designated as permanently bypassed</w:delText>
          </w:r>
          <w:r w:rsidDel="009A7F54">
            <w:rPr>
              <w:iCs/>
            </w:rPr>
            <w:delText>.</w:delText>
          </w:r>
        </w:del>
      </w:ins>
    </w:p>
    <w:p w14:paraId="402A31C1" w14:textId="23318FF0" w:rsidR="00E56F96" w:rsidRPr="00415110" w:rsidRDefault="00E56F96" w:rsidP="00E56F96">
      <w:pPr>
        <w:spacing w:after="240"/>
        <w:ind w:left="1440" w:hanging="720"/>
        <w:rPr>
          <w:iCs/>
        </w:rPr>
      </w:pPr>
      <w:r w:rsidRPr="00415110">
        <w:rPr>
          <w:iCs/>
        </w:rPr>
        <w:t>(</w:t>
      </w:r>
      <w:ins w:id="35" w:author="TIEC 070825" w:date="2025-07-08T13:14:00Z" w16du:dateUtc="2025-07-08T18:14:00Z">
        <w:del w:id="36" w:author="ERCOT 081925" w:date="2025-08-19T08:32:00Z" w16du:dateUtc="2025-08-19T13:32:00Z">
          <w:r w:rsidR="00CB38EE" w:rsidDel="009A7F54">
            <w:rPr>
              <w:iCs/>
            </w:rPr>
            <w:delText>d</w:delText>
          </w:r>
        </w:del>
      </w:ins>
      <w:ins w:id="37" w:author="ERCOT 081925" w:date="2025-08-19T08:32:00Z" w16du:dateUtc="2025-08-19T13:32:00Z">
        <w:r w:rsidR="009A7F54">
          <w:rPr>
            <w:iCs/>
          </w:rPr>
          <w:t>c</w:t>
        </w:r>
      </w:ins>
      <w:del w:id="38"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Pr>
          <w:iCs/>
        </w:rPr>
        <w:t>f) below; or</w:t>
      </w:r>
    </w:p>
    <w:p w14:paraId="43A16409" w14:textId="33B89F10"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ins w:id="39" w:author="TIEC 070825" w:date="2025-07-08T13:15:00Z" w16du:dateUtc="2025-07-08T18:15:00Z">
        <w:r w:rsidR="00CB38EE">
          <w:rPr>
            <w:iCs/>
          </w:rPr>
          <w:t>g</w:t>
        </w:r>
      </w:ins>
      <w:del w:id="40" w:author="TIEC 070825" w:date="2025-07-08T13:15:00Z" w16du:dateUtc="2025-07-08T18:15:00Z">
        <w:r w:rsidDel="00CB38EE">
          <w:rPr>
            <w:iCs/>
          </w:rPr>
          <w:delText>f</w:delText>
        </w:r>
      </w:del>
      <w:r w:rsidRPr="00415110">
        <w:rPr>
          <w:iCs/>
        </w:rPr>
        <w:t>) below.</w:t>
      </w:r>
    </w:p>
    <w:p w14:paraId="2B201F05" w14:textId="51FBCD5F" w:rsidR="00AD7D8C" w:rsidDel="00CB38EE" w:rsidRDefault="00AD7D8C" w:rsidP="00CB38EE">
      <w:pPr>
        <w:spacing w:after="240"/>
        <w:ind w:left="1440" w:hanging="720"/>
        <w:rPr>
          <w:ins w:id="41" w:author="ERCOT" w:date="2025-04-10T15:47:00Z" w16du:dateUtc="2025-04-10T20:47:00Z"/>
          <w:del w:id="42" w:author="TIEC 070825" w:date="2025-07-08T13:17:00Z" w16du:dateUtc="2025-07-08T18:17:00Z"/>
          <w:iCs/>
        </w:rPr>
      </w:pPr>
      <w:bookmarkStart w:id="43" w:name="_Hlk194071394"/>
      <w:r>
        <w:rPr>
          <w:iCs/>
        </w:rPr>
        <w:lastRenderedPageBreak/>
        <w:t>(</w:t>
      </w:r>
      <w:ins w:id="44" w:author="TIEC 070825" w:date="2025-07-08T13:14:00Z" w16du:dateUtc="2025-07-08T18:14:00Z">
        <w:del w:id="45" w:author="ERCOT 081925" w:date="2025-08-19T08:32:00Z" w16du:dateUtc="2025-08-19T13:32:00Z">
          <w:r w:rsidR="00CB38EE" w:rsidDel="009A7F54">
            <w:rPr>
              <w:iCs/>
            </w:rPr>
            <w:delText>e</w:delText>
          </w:r>
        </w:del>
      </w:ins>
      <w:ins w:id="46" w:author="ERCOT 081925" w:date="2025-08-19T08:32:00Z" w16du:dateUtc="2025-08-19T13:32:00Z">
        <w:r w:rsidR="009A7F54">
          <w:rPr>
            <w:iCs/>
          </w:rPr>
          <w:t>d</w:t>
        </w:r>
      </w:ins>
      <w:del w:id="47" w:author="TIEC 070825" w:date="2025-07-08T13:14:00Z" w16du:dateUtc="2025-07-08T18:14:00Z">
        <w:r w:rsidDel="00CB38EE">
          <w:rPr>
            <w:iCs/>
          </w:rPr>
          <w:delText>d</w:delText>
        </w:r>
      </w:del>
      <w:r>
        <w:rPr>
          <w:iCs/>
        </w:rPr>
        <w:t>)</w:t>
      </w:r>
      <w:r>
        <w:rPr>
          <w:iCs/>
        </w:rPr>
        <w:tab/>
      </w:r>
      <w:ins w:id="48" w:author="ERCOT 081925" w:date="2025-08-19T08:35:00Z" w16du:dateUtc="2025-08-19T13:35:00Z">
        <w:r w:rsidR="009A7F54">
          <w:rPr>
            <w:iCs/>
          </w:rPr>
          <w:t xml:space="preserve">A project </w:t>
        </w:r>
        <w:r w:rsidR="009A7F54" w:rsidRPr="006D0D04">
          <w:rPr>
            <w:iCs/>
          </w:rPr>
          <w:t xml:space="preserve">shall be </w:t>
        </w:r>
        <w:r w:rsidR="009A7F54">
          <w:rPr>
            <w:iCs/>
          </w:rPr>
          <w:t xml:space="preserve">initially classified </w:t>
        </w:r>
        <w:r w:rsidR="009A7F54" w:rsidRPr="006D0D04">
          <w:rPr>
            <w:iCs/>
          </w:rPr>
          <w:t xml:space="preserve">as Tier 3 </w:t>
        </w:r>
        <w:r w:rsidR="009A7F54">
          <w:rPr>
            <w:iCs/>
          </w:rPr>
          <w:t xml:space="preserve">if it meets any of the following conditions </w:t>
        </w:r>
        <w:r w:rsidR="009A7F54" w:rsidRPr="006D0D04">
          <w:rPr>
            <w:iCs/>
          </w:rPr>
          <w:t xml:space="preserve">and shall </w:t>
        </w:r>
        <w:r w:rsidR="009A7F54">
          <w:rPr>
            <w:iCs/>
          </w:rPr>
          <w:t xml:space="preserve">subsequently </w:t>
        </w:r>
        <w:r w:rsidR="009A7F54" w:rsidRPr="006D0D04">
          <w:rPr>
            <w:iCs/>
          </w:rPr>
          <w:t xml:space="preserve">be reclassified as a Tier 4 neutral project </w:t>
        </w:r>
        <w:r w:rsidR="009A7F54">
          <w:rPr>
            <w:iCs/>
          </w:rPr>
          <w:t>once the comment process is complete:</w:t>
        </w:r>
      </w:ins>
      <w:ins w:id="49" w:author="TIEC 070825" w:date="2025-07-08T13:16:00Z" w16du:dateUtc="2025-07-08T18:16:00Z">
        <w:del w:id="50" w:author="ERCOT 081925" w:date="2025-08-19T08:36:00Z" w16du:dateUtc="2025-08-19T13:36:00Z">
          <w:r w:rsidR="00CB38EE" w:rsidRPr="00880A0B" w:rsidDel="009A7F54">
            <w:rPr>
              <w:iCs/>
            </w:rPr>
            <w:delText xml:space="preserve">A project </w:delText>
          </w:r>
          <w:r w:rsidR="00CB38EE" w:rsidDel="009A7F54">
            <w:rPr>
              <w:iCs/>
            </w:rPr>
            <w:delText xml:space="preserve">with an estimated capital cost greater than or equal to $25,000,000 that </w:delText>
          </w:r>
          <w:r w:rsidR="00CB38EE" w:rsidRPr="00880A0B" w:rsidDel="009A7F54">
            <w:rPr>
              <w:iCs/>
            </w:rPr>
            <w:delText>is proposed for the purpose of replacing aged infrastructure or storm hardening</w:delText>
          </w:r>
          <w:r w:rsidR="00CB38EE" w:rsidDel="009A7F54">
            <w:rPr>
              <w:iCs/>
            </w:rPr>
            <w:delText xml:space="preserve"> shall be processed as a Tier 3 project and shall be reclassified as a Tier 4, neutral project upon ERCOT’s determination that any concerns, questions or objections raised during the comment process have been resolved satisfactorily. </w:delText>
          </w:r>
        </w:del>
      </w:ins>
      <w:del w:id="51" w:author="TIEC 070825" w:date="2025-07-08T13:17:00Z" w16du:dateUtc="2025-07-08T18:17:00Z">
        <w:r w:rsidDel="00CB38EE">
          <w:rPr>
            <w:iCs/>
          </w:rPr>
          <w:delText xml:space="preserve">A project </w:delText>
        </w:r>
      </w:del>
      <w:ins w:id="52" w:author="ERCOT" w:date="2025-04-10T15:46:00Z" w16du:dateUtc="2025-04-10T20:46:00Z">
        <w:del w:id="53" w:author="TIEC 070825" w:date="2025-07-08T13:17:00Z" w16du:dateUtc="2025-07-08T18:17:00Z">
          <w:r w:rsidRPr="006D0D04" w:rsidDel="00CB38EE">
            <w:rPr>
              <w:iCs/>
            </w:rPr>
            <w:delText xml:space="preserve">shall be </w:delText>
          </w:r>
          <w:r w:rsidDel="00CB38EE">
            <w:rPr>
              <w:iCs/>
            </w:rPr>
            <w:delText xml:space="preserve">initially classified </w:delText>
          </w:r>
          <w:r w:rsidRPr="006D0D04" w:rsidDel="00CB38EE">
            <w:rPr>
              <w:iCs/>
            </w:rPr>
            <w:delText xml:space="preserve">as Tier 3 </w:delText>
          </w:r>
          <w:r w:rsidDel="00CB38EE">
            <w:rPr>
              <w:iCs/>
            </w:rPr>
            <w:delText xml:space="preserve">if it meets any of the following conditions </w:delText>
          </w:r>
          <w:r w:rsidRPr="006D0D04" w:rsidDel="00CB38EE">
            <w:rPr>
              <w:iCs/>
            </w:rPr>
            <w:delText xml:space="preserve">and shall </w:delText>
          </w:r>
          <w:r w:rsidDel="00CB38EE">
            <w:rPr>
              <w:iCs/>
            </w:rPr>
            <w:delText xml:space="preserve">subsequently </w:delText>
          </w:r>
          <w:r w:rsidRPr="006D0D04" w:rsidDel="00CB38EE">
            <w:rPr>
              <w:iCs/>
            </w:rPr>
            <w:delText>be reclassified as a Tier 4 neutral project upon ERCOT’s determination that any concerns, questions</w:delText>
          </w:r>
          <w:r w:rsidDel="00CB38EE">
            <w:rPr>
              <w:iCs/>
            </w:rPr>
            <w:delText>,</w:delText>
          </w:r>
          <w:r w:rsidRPr="006D0D04" w:rsidDel="00CB38EE">
            <w:rPr>
              <w:iCs/>
            </w:rPr>
            <w:delText xml:space="preserve"> or objections raised during the comment process have been resolved satisfactorily</w:delText>
          </w:r>
          <w:r w:rsidDel="00CB38EE">
            <w:rPr>
              <w:iCs/>
            </w:rPr>
            <w:delText>:</w:delText>
          </w:r>
        </w:del>
      </w:ins>
      <w:del w:id="54" w:author="TIEC 070825" w:date="2025-07-08T13:17:00Z" w16du:dateUtc="2025-07-08T18:17:00Z">
        <w:r w:rsidDel="00CB38EE">
          <w:rPr>
            <w:iCs/>
          </w:rPr>
          <w:delText xml:space="preserve">with an </w:delText>
        </w:r>
      </w:del>
    </w:p>
    <w:p w14:paraId="7CA8ABE0" w14:textId="77777777" w:rsidR="009A7F54" w:rsidRDefault="009A7F54" w:rsidP="00CB38EE">
      <w:pPr>
        <w:spacing w:after="240"/>
        <w:ind w:left="2160" w:hanging="720"/>
        <w:rPr>
          <w:ins w:id="55" w:author="ERCOT 081925" w:date="2025-08-19T08:37:00Z" w16du:dateUtc="2025-08-19T13:37:00Z"/>
          <w:iCs/>
        </w:rPr>
      </w:pPr>
      <w:ins w:id="56" w:author="ERCOT 081925" w:date="2025-08-19T08:36:00Z" w16du:dateUtc="2025-08-19T13:36:00Z">
        <w:r>
          <w:t>(i)</w:t>
        </w:r>
        <w:r>
          <w:tab/>
        </w:r>
      </w:ins>
      <w:ins w:id="57" w:author="ERCOT 081925" w:date="2025-08-19T08:37:00Z" w16du:dateUtc="2025-08-19T13:37:00Z">
        <w:r>
          <w:rPr>
            <w:iCs/>
          </w:rPr>
          <w:t xml:space="preserve">The estimated capital cost is greater </w:t>
        </w:r>
        <w:r w:rsidRPr="00C96504">
          <w:rPr>
            <w:iCs/>
          </w:rPr>
          <w:t>than or equal to $25,000,000</w:t>
        </w:r>
        <w:r>
          <w:rPr>
            <w:iCs/>
          </w:rPr>
          <w:t>,</w:t>
        </w:r>
        <w:r w:rsidRPr="00C96504">
          <w:rPr>
            <w:iCs/>
          </w:rPr>
          <w:t xml:space="preserve"> </w:t>
        </w:r>
        <w:r>
          <w:rPr>
            <w:iCs/>
          </w:rPr>
          <w:t>and it</w:t>
        </w:r>
        <w:r w:rsidRPr="00C96504">
          <w:rPr>
            <w:iCs/>
          </w:rPr>
          <w:t xml:space="preserve"> is proposed for the purpose of replacing aged infrastructure or </w:t>
        </w:r>
        <w:r>
          <w:rPr>
            <w:iCs/>
          </w:rPr>
          <w:t xml:space="preserve">for </w:t>
        </w:r>
        <w:r w:rsidRPr="00C96504">
          <w:rPr>
            <w:iCs/>
          </w:rPr>
          <w:t>storm hardening</w:t>
        </w:r>
        <w:r>
          <w:rPr>
            <w:iCs/>
          </w:rPr>
          <w:t xml:space="preserve">; or </w:t>
        </w:r>
      </w:ins>
    </w:p>
    <w:p w14:paraId="32E98D8B" w14:textId="791FE12F" w:rsidR="007C335D" w:rsidRDefault="007C335D" w:rsidP="007C335D">
      <w:pPr>
        <w:spacing w:after="240"/>
        <w:ind w:left="2160" w:hanging="720"/>
        <w:rPr>
          <w:ins w:id="58" w:author="ERCOT 081925" w:date="2025-08-19T08:38:00Z" w16du:dateUtc="2025-08-19T13:38:00Z"/>
          <w:iCs/>
        </w:rPr>
      </w:pPr>
      <w:ins w:id="59" w:author="ERCOT 081925" w:date="2025-08-19T08:38:00Z" w16du:dateUtc="2025-08-19T13:38:00Z">
        <w:r>
          <w:t>(ii)</w:t>
        </w:r>
        <w:r>
          <w:tab/>
        </w:r>
        <w:r>
          <w:rPr>
            <w:iCs/>
          </w:rPr>
          <w:t xml:space="preserve">The </w:t>
        </w:r>
        <w:r w:rsidRPr="006D0D04">
          <w:rPr>
            <w:iCs/>
          </w:rPr>
          <w:t xml:space="preserve">estimated capital cost </w:t>
        </w:r>
        <w:r>
          <w:rPr>
            <w:iCs/>
          </w:rPr>
          <w:t xml:space="preserve">is </w:t>
        </w:r>
        <w:r w:rsidRPr="006D0D04">
          <w:rPr>
            <w:iCs/>
          </w:rPr>
          <w:t>less than $25,000,000</w:t>
        </w:r>
        <w:r>
          <w:rPr>
            <w:iCs/>
          </w:rPr>
          <w:t xml:space="preserve">, and it involves the permanent </w:t>
        </w:r>
        <w:r w:rsidRPr="006D0D04">
          <w:rPr>
            <w:iCs/>
          </w:rPr>
          <w:t>bypass</w:t>
        </w:r>
        <w:r>
          <w:rPr>
            <w:iCs/>
          </w:rPr>
          <w:t xml:space="preserve"> of</w:t>
        </w:r>
        <w:r w:rsidRPr="006D0D04">
          <w:rPr>
            <w:iCs/>
          </w:rPr>
          <w:t xml:space="preserve"> </w:t>
        </w:r>
        <w:r>
          <w:rPr>
            <w:iCs/>
          </w:rPr>
          <w:t xml:space="preserve">an </w:t>
        </w:r>
        <w:r w:rsidRPr="006D0D04">
          <w:rPr>
            <w:iCs/>
          </w:rPr>
          <w:t>existing series capacitor</w:t>
        </w:r>
        <w:r>
          <w:rPr>
            <w:iCs/>
          </w:rPr>
          <w:t xml:space="preserve"> or </w:t>
        </w:r>
        <w:r w:rsidRPr="006D0D04">
          <w:rPr>
            <w:iCs/>
          </w:rPr>
          <w:t xml:space="preserve">un-bypassing </w:t>
        </w:r>
        <w:r>
          <w:rPr>
            <w:iCs/>
          </w:rPr>
          <w:t xml:space="preserve">of </w:t>
        </w:r>
        <w:r w:rsidRPr="006D0D04">
          <w:rPr>
            <w:iCs/>
          </w:rPr>
          <w:t>a series capacitor that was previously designated as permanently bypassed</w:t>
        </w:r>
        <w:r>
          <w:rPr>
            <w:iCs/>
          </w:rPr>
          <w:t>. T</w:t>
        </w:r>
        <w:r w:rsidRPr="00181FA2">
          <w:rPr>
            <w:iCs/>
          </w:rPr>
          <w:t xml:space="preserve">he relevant </w:t>
        </w:r>
        <w:r>
          <w:rPr>
            <w:iCs/>
          </w:rPr>
          <w:t>TSP</w:t>
        </w:r>
        <w:r w:rsidRPr="00181FA2">
          <w:rPr>
            <w:iCs/>
          </w:rPr>
          <w:t xml:space="preserve"> </w:t>
        </w:r>
        <w:r>
          <w:rPr>
            <w:iCs/>
          </w:rPr>
          <w:t>shall</w:t>
        </w:r>
        <w:r w:rsidRPr="00181FA2">
          <w:rPr>
            <w:iCs/>
          </w:rPr>
          <w:t xml:space="preserve"> coordinate </w:t>
        </w:r>
        <w:r>
          <w:rPr>
            <w:iCs/>
          </w:rPr>
          <w:t xml:space="preserve">with ERCOT </w:t>
        </w:r>
        <w:r w:rsidRPr="00181FA2">
          <w:rPr>
            <w:iCs/>
          </w:rPr>
          <w:t>prior to submission</w:t>
        </w:r>
        <w:r>
          <w:rPr>
            <w:iCs/>
          </w:rPr>
          <w:t xml:space="preserve"> of the project for RPG Project Review, and </w:t>
        </w:r>
        <w:r w:rsidRPr="00181FA2">
          <w:rPr>
            <w:iCs/>
          </w:rPr>
          <w:t xml:space="preserve">ERCOT </w:t>
        </w:r>
        <w:r>
          <w:rPr>
            <w:iCs/>
          </w:rPr>
          <w:t xml:space="preserve">shall perform an </w:t>
        </w:r>
        <w:r w:rsidRPr="00181FA2">
          <w:rPr>
            <w:iCs/>
          </w:rPr>
          <w:t>economic analysis</w:t>
        </w:r>
        <w:r>
          <w:rPr>
            <w:iCs/>
          </w:rPr>
          <w:t xml:space="preserve"> of the project for inclusion </w:t>
        </w:r>
        <w:r w:rsidRPr="00181FA2">
          <w:rPr>
            <w:iCs/>
          </w:rPr>
          <w:t xml:space="preserve">in the RPG </w:t>
        </w:r>
        <w:r>
          <w:rPr>
            <w:iCs/>
          </w:rPr>
          <w:t xml:space="preserve">project </w:t>
        </w:r>
        <w:r w:rsidRPr="00181FA2">
          <w:rPr>
            <w:iCs/>
          </w:rPr>
          <w:t>submission.</w:t>
        </w:r>
      </w:ins>
    </w:p>
    <w:p w14:paraId="7ED461B5" w14:textId="44E7E28A" w:rsidR="00AD7D8C" w:rsidRPr="00CB38EE" w:rsidDel="00CB38EE" w:rsidRDefault="00AD7D8C" w:rsidP="00CB38EE">
      <w:pPr>
        <w:spacing w:after="240"/>
        <w:ind w:left="2160" w:hanging="720"/>
        <w:rPr>
          <w:ins w:id="60" w:author="ERCOT" w:date="2025-04-10T15:49:00Z" w16du:dateUtc="2025-04-10T20:49:00Z"/>
          <w:del w:id="61" w:author="TIEC 070825" w:date="2025-07-08T13:17:00Z" w16du:dateUtc="2025-07-08T18:17:00Z"/>
        </w:rPr>
      </w:pPr>
      <w:ins w:id="62" w:author="ERCOT" w:date="2025-04-10T15:47:00Z" w16du:dateUtc="2025-04-10T20:47:00Z">
        <w:del w:id="63" w:author="TIEC 070825" w:date="2025-07-08T13:17:00Z" w16du:dateUtc="2025-07-08T18:17:00Z">
          <w:r w:rsidRPr="00CB38EE" w:rsidDel="00CB38EE">
            <w:delText>(i)</w:delText>
          </w:r>
          <w:r w:rsidRPr="00CB38EE" w:rsidDel="00CB38EE">
            <w:tab/>
            <w:delText xml:space="preserve">The </w:delText>
          </w:r>
        </w:del>
      </w:ins>
      <w:del w:id="64" w:author="TIEC 070825" w:date="2025-07-08T13:17:00Z" w16du:dateUtc="2025-07-08T18:17:00Z">
        <w:r w:rsidRPr="00CB38EE" w:rsidDel="00CB38EE">
          <w:delText xml:space="preserve">estimated capital cost </w:delText>
        </w:r>
      </w:del>
      <w:ins w:id="65" w:author="ERCOT" w:date="2025-04-10T15:48:00Z" w16du:dateUtc="2025-04-10T20:48:00Z">
        <w:del w:id="66" w:author="TIEC 070825" w:date="2025-07-08T13:17:00Z" w16du:dateUtc="2025-07-08T18:17:00Z">
          <w:r w:rsidRPr="00CB38EE" w:rsidDel="00CB38EE">
            <w:delText xml:space="preserve">is </w:delText>
          </w:r>
        </w:del>
      </w:ins>
      <w:del w:id="67" w:author="TIEC 070825" w:date="2025-07-08T13:17:00Z" w16du:dateUtc="2025-07-08T18:17:00Z">
        <w:r w:rsidRPr="00CB38EE" w:rsidDel="00CB38EE">
          <w:delText>greater than or equal to $25,000,000</w:delText>
        </w:r>
      </w:del>
      <w:ins w:id="68" w:author="ERCOT" w:date="2025-04-10T15:48:00Z" w16du:dateUtc="2025-04-10T20:48:00Z">
        <w:del w:id="69" w:author="TIEC 070825" w:date="2025-07-08T13:17:00Z" w16du:dateUtc="2025-07-08T18:17:00Z">
          <w:r w:rsidRPr="00CB38EE" w:rsidDel="00CB38EE">
            <w:delText>,</w:delText>
          </w:r>
        </w:del>
      </w:ins>
      <w:del w:id="70" w:author="TIEC 070825" w:date="2025-07-08T13:17:00Z" w16du:dateUtc="2025-07-08T18:17:00Z">
        <w:r w:rsidRPr="00CB38EE" w:rsidDel="00CB38EE">
          <w:delText xml:space="preserve"> </w:delText>
        </w:r>
      </w:del>
      <w:ins w:id="71" w:author="ERCOT" w:date="2025-04-10T15:48:00Z" w16du:dateUtc="2025-04-10T20:48:00Z">
        <w:del w:id="72" w:author="TIEC 070825" w:date="2025-07-08T13:17:00Z" w16du:dateUtc="2025-07-08T18:17:00Z">
          <w:r w:rsidRPr="00CB38EE" w:rsidDel="00CB38EE">
            <w:delText xml:space="preserve">and </w:delText>
          </w:r>
        </w:del>
      </w:ins>
      <w:ins w:id="73" w:author="ERCOT" w:date="2025-04-15T16:03:00Z" w16du:dateUtc="2025-04-15T21:03:00Z">
        <w:del w:id="74" w:author="TIEC 070825" w:date="2025-07-08T13:17:00Z" w16du:dateUtc="2025-07-08T18:17:00Z">
          <w:r w:rsidR="00417070" w:rsidRPr="00CB38EE" w:rsidDel="00CB38EE">
            <w:delText xml:space="preserve">it </w:delText>
          </w:r>
        </w:del>
      </w:ins>
      <w:del w:id="75" w:author="TIEC 070825" w:date="2025-07-08T13:17:00Z" w16du:dateUtc="2025-07-08T18:17:00Z">
        <w:r w:rsidRPr="00CB38EE" w:rsidDel="00CB38EE">
          <w:delText>that is proposed for the purpose of replacing aged infrastructure or storm hardening</w:delText>
        </w:r>
      </w:del>
      <w:ins w:id="76" w:author="ERCOT" w:date="2025-04-10T15:49:00Z" w16du:dateUtc="2025-04-10T20:49:00Z">
        <w:del w:id="77" w:author="TIEC 070825" w:date="2025-07-08T13:17:00Z" w16du:dateUtc="2025-07-08T18:17:00Z">
          <w:r w:rsidR="00E148A4" w:rsidRPr="00CB38EE" w:rsidDel="00CB38EE">
            <w:delText>; or</w:delText>
          </w:r>
        </w:del>
      </w:ins>
      <w:del w:id="78" w:author="TIEC 070825" w:date="2025-07-08T13:17:00Z" w16du:dateUtc="2025-07-08T18:17:00Z">
        <w:r w:rsidRPr="00CB38EE" w:rsidDel="00CB38EE">
          <w:delText xml:space="preserve"> shall be processed as a Tier 3 project and shall be reclassified as a Tier 4, neutral project upon ERCOT’s determination that 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79" w:author="ERCOT" w:date="2025-04-10T15:49:00Z" w16du:dateUtc="2025-04-10T20:49:00Z">
        <w:del w:id="80" w:author="TIEC 070825" w:date="2025-07-08T13:17:00Z" w16du:dateUtc="2025-07-08T18:17:00Z">
          <w:r w:rsidRPr="00CB38EE" w:rsidDel="00CB38EE">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43"/>
    <w:bookmarkEnd w:id="32"/>
    <w:p w14:paraId="4ABEEAE8" w14:textId="2C51A6A3" w:rsidR="00E56F96" w:rsidRPr="00415110" w:rsidRDefault="00E56F96" w:rsidP="00E56F96">
      <w:pPr>
        <w:spacing w:after="240"/>
        <w:ind w:left="1440" w:hanging="720"/>
        <w:rPr>
          <w:iCs/>
        </w:rPr>
      </w:pPr>
      <w:r w:rsidRPr="00415110">
        <w:rPr>
          <w:iCs/>
        </w:rPr>
        <w:t>(</w:t>
      </w:r>
      <w:ins w:id="81" w:author="TIEC 070825" w:date="2025-07-08T13:14:00Z" w16du:dateUtc="2025-07-08T18:14:00Z">
        <w:del w:id="82" w:author="ERCOT 081925" w:date="2025-08-19T08:32:00Z" w16du:dateUtc="2025-08-19T13:32:00Z">
          <w:r w:rsidR="00CB38EE" w:rsidDel="009A7F54">
            <w:rPr>
              <w:iCs/>
            </w:rPr>
            <w:delText>f</w:delText>
          </w:r>
        </w:del>
      </w:ins>
      <w:ins w:id="83" w:author="ERCOT 081925" w:date="2025-08-19T08:32:00Z" w16du:dateUtc="2025-08-19T13:32:00Z">
        <w:r w:rsidR="009A7F54">
          <w:rPr>
            <w:iCs/>
          </w:rPr>
          <w:t>e</w:t>
        </w:r>
      </w:ins>
      <w:del w:id="84" w:author="TIEC 070825" w:date="2025-07-08T13:14:00Z" w16du:dateUtc="2025-07-08T18:14:00Z">
        <w:r w:rsidDel="00CB38EE">
          <w:rPr>
            <w:iCs/>
          </w:rPr>
          <w:delText>e</w:delText>
        </w:r>
      </w:del>
      <w:r w:rsidRPr="00415110">
        <w:rPr>
          <w:iCs/>
        </w:rPr>
        <w:t>)</w:t>
      </w:r>
      <w:r w:rsidRPr="00415110">
        <w:rPr>
          <w:iCs/>
        </w:rPr>
        <w:tab/>
        <w:t>A project shall be classified as Tier 4 if it does not meet the requirements to be classified as Tier 1, 2, or 3 or if it is considered a neutral project pursuant to paragraph (</w:t>
      </w:r>
      <w:ins w:id="85" w:author="TIEC 070825" w:date="2025-07-08T13:18:00Z" w16du:dateUtc="2025-07-08T18:18:00Z">
        <w:del w:id="86" w:author="ERCOT 081925" w:date="2025-08-19T08:32:00Z" w16du:dateUtc="2025-08-19T13:32:00Z">
          <w:r w:rsidR="00CB38EE" w:rsidDel="009A7F54">
            <w:rPr>
              <w:iCs/>
            </w:rPr>
            <w:delText>g</w:delText>
          </w:r>
        </w:del>
      </w:ins>
      <w:ins w:id="87" w:author="ERCOT 081925" w:date="2025-08-19T08:32:00Z" w16du:dateUtc="2025-08-19T13:32:00Z">
        <w:r w:rsidR="009A7F54">
          <w:rPr>
            <w:iCs/>
          </w:rPr>
          <w:t>f</w:t>
        </w:r>
      </w:ins>
      <w:del w:id="88" w:author="TIEC 070825" w:date="2025-07-08T13:18:00Z" w16du:dateUtc="2025-07-08T18:18:00Z">
        <w:r w:rsidDel="00CB38EE">
          <w:rPr>
            <w:iCs/>
          </w:rPr>
          <w:delText>f</w:delText>
        </w:r>
      </w:del>
      <w:r w:rsidRPr="00415110">
        <w:rPr>
          <w:iCs/>
        </w:rPr>
        <w:t>) below.</w:t>
      </w:r>
    </w:p>
    <w:p w14:paraId="1946ABF6" w14:textId="70640760" w:rsidR="00E56F96" w:rsidRPr="00415110" w:rsidRDefault="00E56F96" w:rsidP="00E56F96">
      <w:pPr>
        <w:spacing w:after="240"/>
        <w:ind w:left="1440" w:hanging="720"/>
        <w:rPr>
          <w:iCs/>
        </w:rPr>
      </w:pPr>
      <w:r w:rsidRPr="00415110">
        <w:rPr>
          <w:iCs/>
        </w:rPr>
        <w:t>(</w:t>
      </w:r>
      <w:ins w:id="89" w:author="TIEC 070825" w:date="2025-07-08T13:14:00Z" w16du:dateUtc="2025-07-08T18:14:00Z">
        <w:del w:id="90" w:author="ERCOT 081925" w:date="2025-08-19T08:32:00Z" w16du:dateUtc="2025-08-19T13:32:00Z">
          <w:r w:rsidR="00CB38EE" w:rsidDel="009A7F54">
            <w:rPr>
              <w:iCs/>
            </w:rPr>
            <w:delText>g</w:delText>
          </w:r>
        </w:del>
      </w:ins>
      <w:ins w:id="91" w:author="ERCOT 081925" w:date="2025-08-19T08:32:00Z" w16du:dateUtc="2025-08-19T13:32:00Z">
        <w:r w:rsidR="009A7F54">
          <w:rPr>
            <w:iCs/>
          </w:rPr>
          <w:t>f</w:t>
        </w:r>
      </w:ins>
      <w:del w:id="92"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(i)</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lastRenderedPageBreak/>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t>(4)</w:t>
      </w:r>
      <w:r>
        <w:tab/>
        <w:t>If during the course of ERCOT’s independent review of a project, the project scope changes, ERCOT may reclassify the project into the appropriate Tier.</w:t>
      </w:r>
    </w:p>
    <w:p w14:paraId="035099FA" w14:textId="15CC1719" w:rsidR="009A3772" w:rsidRPr="00DF0CBE" w:rsidRDefault="009A3772" w:rsidP="00BC465F">
      <w:pPr>
        <w:pStyle w:val="BodyTextNumbered"/>
        <w:rPr>
          <w:color w:val="000000"/>
          <w:sz w:val="27"/>
          <w:szCs w:val="27"/>
        </w:rPr>
      </w:pPr>
    </w:p>
    <w:sectPr w:rsidR="009A3772" w:rsidRPr="00DF0CBE">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5" w:author="ERCOT Market Rules" w:date="2025-04-16T08:24:00Z" w:initials="EWG">
    <w:p w14:paraId="15E13725" w14:textId="18E13ED6"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AE0AA11"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9A7F54">
      <w:rPr>
        <w:rFonts w:ascii="Arial" w:hAnsi="Arial" w:cs="Arial"/>
        <w:sz w:val="18"/>
      </w:rPr>
      <w:t>09</w:t>
    </w:r>
    <w:r w:rsidR="00D12971">
      <w:rPr>
        <w:rFonts w:ascii="Arial" w:hAnsi="Arial" w:cs="Arial"/>
        <w:sz w:val="18"/>
      </w:rPr>
      <w:t xml:space="preserve"> </w:t>
    </w:r>
    <w:r w:rsidR="009A7F54">
      <w:rPr>
        <w:rFonts w:ascii="Arial" w:hAnsi="Arial" w:cs="Arial"/>
        <w:sz w:val="18"/>
      </w:rPr>
      <w:t>ERCOT</w:t>
    </w:r>
    <w:r w:rsidR="008E34C7">
      <w:rPr>
        <w:rFonts w:ascii="Arial" w:hAnsi="Arial" w:cs="Arial"/>
        <w:sz w:val="18"/>
      </w:rPr>
      <w:t xml:space="preserve"> Comments</w:t>
    </w:r>
    <w:r>
      <w:rPr>
        <w:rFonts w:ascii="Arial" w:hAnsi="Arial" w:cs="Arial"/>
        <w:sz w:val="18"/>
      </w:rPr>
      <w:t xml:space="preserve"> </w:t>
    </w:r>
    <w:r w:rsidR="009A7F54">
      <w:rPr>
        <w:rFonts w:ascii="Arial" w:hAnsi="Arial" w:cs="Arial"/>
        <w:sz w:val="18"/>
      </w:rPr>
      <w:t>0819</w:t>
    </w:r>
    <w:r w:rsidR="008E34C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3527570" w:rsidR="00D176CF" w:rsidRDefault="008E34C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04761"/>
    <w:multiLevelType w:val="hybridMultilevel"/>
    <w:tmpl w:val="0C9C2B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331BFE"/>
    <w:multiLevelType w:val="hybridMultilevel"/>
    <w:tmpl w:val="92148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C0F474D"/>
    <w:multiLevelType w:val="hybridMultilevel"/>
    <w:tmpl w:val="B3E4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3"/>
  </w:num>
  <w:num w:numId="15" w16cid:durableId="1265773267">
    <w:abstractNumId w:val="8"/>
  </w:num>
  <w:num w:numId="16" w16cid:durableId="304939696">
    <w:abstractNumId w:val="11"/>
  </w:num>
  <w:num w:numId="17" w16cid:durableId="1837302691">
    <w:abstractNumId w:val="13"/>
  </w:num>
  <w:num w:numId="18" w16cid:durableId="2140175323">
    <w:abstractNumId w:val="4"/>
  </w:num>
  <w:num w:numId="19" w16cid:durableId="731661008">
    <w:abstractNumId w:val="10"/>
  </w:num>
  <w:num w:numId="20" w16cid:durableId="1512917052">
    <w:abstractNumId w:val="2"/>
  </w:num>
  <w:num w:numId="21" w16cid:durableId="243220422">
    <w:abstractNumId w:val="6"/>
  </w:num>
  <w:num w:numId="22" w16cid:durableId="470095501">
    <w:abstractNumId w:val="12"/>
  </w:num>
  <w:num w:numId="23" w16cid:durableId="678965879">
    <w:abstractNumId w:val="7"/>
  </w:num>
  <w:num w:numId="24" w16cid:durableId="64739703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81925">
    <w15:presenceInfo w15:providerId="None" w15:userId="ERCOT 081925"/>
  </w15:person>
  <w15:person w15:author="TIEC 070825">
    <w15:presenceInfo w15:providerId="None" w15:userId="TIEC 070825"/>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7FE2"/>
    <w:rsid w:val="0007682E"/>
    <w:rsid w:val="00081176"/>
    <w:rsid w:val="000821E9"/>
    <w:rsid w:val="00082706"/>
    <w:rsid w:val="0008655C"/>
    <w:rsid w:val="0009420C"/>
    <w:rsid w:val="000971A7"/>
    <w:rsid w:val="000A43B7"/>
    <w:rsid w:val="000C6528"/>
    <w:rsid w:val="000D1AEB"/>
    <w:rsid w:val="000D3E64"/>
    <w:rsid w:val="000F13C5"/>
    <w:rsid w:val="000F7D98"/>
    <w:rsid w:val="00105A36"/>
    <w:rsid w:val="001313B4"/>
    <w:rsid w:val="0014546D"/>
    <w:rsid w:val="001500D9"/>
    <w:rsid w:val="00156DB7"/>
    <w:rsid w:val="00157228"/>
    <w:rsid w:val="00160C3C"/>
    <w:rsid w:val="00176375"/>
    <w:rsid w:val="0017783C"/>
    <w:rsid w:val="001875B3"/>
    <w:rsid w:val="0019314C"/>
    <w:rsid w:val="001943C7"/>
    <w:rsid w:val="001A18EB"/>
    <w:rsid w:val="001A5F0B"/>
    <w:rsid w:val="001F38F0"/>
    <w:rsid w:val="001F444A"/>
    <w:rsid w:val="001F67A2"/>
    <w:rsid w:val="00223BAA"/>
    <w:rsid w:val="00237430"/>
    <w:rsid w:val="0026307D"/>
    <w:rsid w:val="00276A99"/>
    <w:rsid w:val="00286AD9"/>
    <w:rsid w:val="00291C6C"/>
    <w:rsid w:val="002966F3"/>
    <w:rsid w:val="002B69F3"/>
    <w:rsid w:val="002B763A"/>
    <w:rsid w:val="002D382A"/>
    <w:rsid w:val="002D4B3F"/>
    <w:rsid w:val="002F1EDD"/>
    <w:rsid w:val="003013F2"/>
    <w:rsid w:val="0030232A"/>
    <w:rsid w:val="0030694A"/>
    <w:rsid w:val="003069F4"/>
    <w:rsid w:val="003178C0"/>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F5CF9"/>
    <w:rsid w:val="005008DF"/>
    <w:rsid w:val="005045D0"/>
    <w:rsid w:val="00510561"/>
    <w:rsid w:val="00514E70"/>
    <w:rsid w:val="0051742D"/>
    <w:rsid w:val="00526FA5"/>
    <w:rsid w:val="00527E0F"/>
    <w:rsid w:val="00534C6C"/>
    <w:rsid w:val="00541456"/>
    <w:rsid w:val="00555554"/>
    <w:rsid w:val="005670EC"/>
    <w:rsid w:val="00572F00"/>
    <w:rsid w:val="00575BB4"/>
    <w:rsid w:val="00577B00"/>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5E5D"/>
    <w:rsid w:val="00635DAA"/>
    <w:rsid w:val="00646A23"/>
    <w:rsid w:val="00653F28"/>
    <w:rsid w:val="00657C61"/>
    <w:rsid w:val="006617DE"/>
    <w:rsid w:val="0066370F"/>
    <w:rsid w:val="00676D9A"/>
    <w:rsid w:val="00691FD5"/>
    <w:rsid w:val="006A0784"/>
    <w:rsid w:val="006A697B"/>
    <w:rsid w:val="006B4DDE"/>
    <w:rsid w:val="006C0D40"/>
    <w:rsid w:val="006D0D04"/>
    <w:rsid w:val="006D2F52"/>
    <w:rsid w:val="006E2246"/>
    <w:rsid w:val="006E4597"/>
    <w:rsid w:val="006F71B7"/>
    <w:rsid w:val="00702B71"/>
    <w:rsid w:val="0070561D"/>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C335D"/>
    <w:rsid w:val="007D27D3"/>
    <w:rsid w:val="007D3073"/>
    <w:rsid w:val="007D3373"/>
    <w:rsid w:val="007D3D98"/>
    <w:rsid w:val="007D5B52"/>
    <w:rsid w:val="007D64B9"/>
    <w:rsid w:val="007D72D4"/>
    <w:rsid w:val="007E0452"/>
    <w:rsid w:val="007F17C6"/>
    <w:rsid w:val="007F215F"/>
    <w:rsid w:val="008070C0"/>
    <w:rsid w:val="00811C12"/>
    <w:rsid w:val="00845778"/>
    <w:rsid w:val="008566A9"/>
    <w:rsid w:val="0087126E"/>
    <w:rsid w:val="0087563E"/>
    <w:rsid w:val="00887E28"/>
    <w:rsid w:val="008A215E"/>
    <w:rsid w:val="008A757B"/>
    <w:rsid w:val="008A7D2E"/>
    <w:rsid w:val="008B4914"/>
    <w:rsid w:val="008D4F20"/>
    <w:rsid w:val="008D5C3A"/>
    <w:rsid w:val="008E2870"/>
    <w:rsid w:val="008E34C7"/>
    <w:rsid w:val="008E6603"/>
    <w:rsid w:val="008E6DA2"/>
    <w:rsid w:val="008F4ADB"/>
    <w:rsid w:val="008F6DD5"/>
    <w:rsid w:val="00907B1E"/>
    <w:rsid w:val="00913EB8"/>
    <w:rsid w:val="009178FF"/>
    <w:rsid w:val="00943AFD"/>
    <w:rsid w:val="00944E1F"/>
    <w:rsid w:val="009534AD"/>
    <w:rsid w:val="00954E06"/>
    <w:rsid w:val="00963A51"/>
    <w:rsid w:val="00983146"/>
    <w:rsid w:val="0098353A"/>
    <w:rsid w:val="00983B6E"/>
    <w:rsid w:val="009936F8"/>
    <w:rsid w:val="009A3772"/>
    <w:rsid w:val="009A7F54"/>
    <w:rsid w:val="009B6C02"/>
    <w:rsid w:val="009C74D8"/>
    <w:rsid w:val="009D17F0"/>
    <w:rsid w:val="009E1BF9"/>
    <w:rsid w:val="009F616B"/>
    <w:rsid w:val="00A03F12"/>
    <w:rsid w:val="00A42796"/>
    <w:rsid w:val="00A42878"/>
    <w:rsid w:val="00A5178E"/>
    <w:rsid w:val="00A5311D"/>
    <w:rsid w:val="00A53C4C"/>
    <w:rsid w:val="00A62D10"/>
    <w:rsid w:val="00A94C4E"/>
    <w:rsid w:val="00AA4298"/>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7F96"/>
    <w:rsid w:val="00B6462E"/>
    <w:rsid w:val="00B67892"/>
    <w:rsid w:val="00B76FC1"/>
    <w:rsid w:val="00BA4D33"/>
    <w:rsid w:val="00BB03F8"/>
    <w:rsid w:val="00BC2D06"/>
    <w:rsid w:val="00BC465F"/>
    <w:rsid w:val="00BD07D2"/>
    <w:rsid w:val="00BD5D77"/>
    <w:rsid w:val="00C00A0A"/>
    <w:rsid w:val="00C17F0E"/>
    <w:rsid w:val="00C5725A"/>
    <w:rsid w:val="00C63671"/>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1B48"/>
    <w:rsid w:val="00DC541F"/>
    <w:rsid w:val="00DD4F79"/>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335F"/>
    <w:rsid w:val="00EC48FB"/>
    <w:rsid w:val="00EC4CAB"/>
    <w:rsid w:val="00EC59F2"/>
    <w:rsid w:val="00ED3965"/>
    <w:rsid w:val="00ED3CCE"/>
    <w:rsid w:val="00EE021E"/>
    <w:rsid w:val="00EE1450"/>
    <w:rsid w:val="00EF232A"/>
    <w:rsid w:val="00F05A69"/>
    <w:rsid w:val="00F229F3"/>
    <w:rsid w:val="00F24A88"/>
    <w:rsid w:val="00F31B2D"/>
    <w:rsid w:val="00F32C26"/>
    <w:rsid w:val="00F43FFD"/>
    <w:rsid w:val="00F44236"/>
    <w:rsid w:val="00F52517"/>
    <w:rsid w:val="00F65DE9"/>
    <w:rsid w:val="00F739AA"/>
    <w:rsid w:val="00F77DD1"/>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9A7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0"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rcot.com/mktrules/guides/procedur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1965</Words>
  <Characters>12769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081925</cp:lastModifiedBy>
  <cp:revision>3</cp:revision>
  <cp:lastPrinted>2013-11-15T22:11:00Z</cp:lastPrinted>
  <dcterms:created xsi:type="dcterms:W3CDTF">2025-08-19T18:49:00Z</dcterms:created>
  <dcterms:modified xsi:type="dcterms:W3CDTF">2025-08-19T18:53:00Z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